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Theme="majorHAnsi" w:eastAsiaTheme="majorEastAsia" w:hAnsiTheme="majorHAnsi" w:cstheme="majorBidi"/>
          <w:lang w:eastAsia="en-US"/>
        </w:rPr>
        <w:id w:val="46503717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b/>
          <w:sz w:val="32"/>
          <w:szCs w:val="32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 w:firstRow="1" w:lastRow="0" w:firstColumn="1" w:lastColumn="0" w:noHBand="0" w:noVBand="1"/>
          </w:tblPr>
          <w:tblGrid>
            <w:gridCol w:w="7470"/>
          </w:tblGrid>
          <w:tr w:rsidR="00592922">
            <w:sdt>
              <w:sdtPr>
                <w:rPr>
                  <w:rFonts w:asciiTheme="majorHAnsi" w:eastAsiaTheme="majorEastAsia" w:hAnsiTheme="majorHAnsi" w:cstheme="majorBidi"/>
                  <w:lang w:eastAsia="en-US"/>
                </w:rPr>
                <w:alias w:val="Company"/>
                <w:id w:val="13406915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="Cambria" w:eastAsia="Times New Roman" w:hAnsi="Cambria" w:cstheme="minorBidi"/>
                  <w:lang w:eastAsia="ja-JP"/>
                </w:rPr>
              </w:sdtEnd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592922" w:rsidRDefault="00656865">
                    <w:pPr>
                      <w:pStyle w:val="NoSpacing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lang w:eastAsia="en-US"/>
                      </w:rPr>
                      <w:t>Community Development Financial Institutions (CDFI) Fund</w:t>
                    </w:r>
                  </w:p>
                </w:tc>
              </w:sdtContent>
            </w:sdt>
          </w:tr>
          <w:tr w:rsidR="00592922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4F81BD" w:themeColor="accent1"/>
                    <w:sz w:val="80"/>
                    <w:szCs w:val="80"/>
                  </w:rPr>
                  <w:alias w:val="Title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592922" w:rsidRDefault="007B098A">
                    <w:pPr>
                      <w:pStyle w:val="NoSpacing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  <w:t xml:space="preserve">FY2018 ACPR CDFI Data </w:t>
                    </w:r>
                    <w:r w:rsidRPr="00592922"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  <w:t>Documentation</w:t>
                    </w:r>
                  </w:p>
                </w:sdtContent>
              </w:sdt>
            </w:tc>
          </w:tr>
          <w:tr w:rsidR="00592922">
            <w:sdt>
              <w:sdtPr>
                <w:rPr>
                  <w:rFonts w:asciiTheme="majorHAnsi" w:eastAsiaTheme="majorEastAsia" w:hAnsiTheme="majorHAnsi" w:cstheme="majorBidi"/>
                </w:rPr>
                <w:alias w:val="Subtitle"/>
                <w:id w:val="1340692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592922" w:rsidRDefault="00B4773C" w:rsidP="00B4773C">
                    <w:pPr>
                      <w:pStyle w:val="NoSpacing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Transaction Level Report (TLR)</w:t>
                    </w:r>
                    <w:r w:rsidR="00D06E93">
                      <w:rPr>
                        <w:rFonts w:asciiTheme="majorHAnsi" w:eastAsiaTheme="majorEastAsia" w:hAnsiTheme="majorHAnsi" w:cstheme="majorBidi"/>
                      </w:rPr>
                      <w:t xml:space="preserve"> and Consumer Loan Report (CLR</w:t>
                    </w:r>
                    <w:r w:rsidR="007B098A">
                      <w:rPr>
                        <w:rFonts w:asciiTheme="majorHAnsi" w:eastAsiaTheme="majorEastAsia" w:hAnsiTheme="majorHAnsi" w:cstheme="majorBidi"/>
                      </w:rPr>
                      <w:t>)</w:t>
                    </w:r>
                  </w:p>
                </w:tc>
              </w:sdtContent>
            </w:sdt>
          </w:tr>
        </w:tbl>
        <w:p w:rsidR="00592922" w:rsidRDefault="00592922"/>
        <w:p w:rsidR="00592922" w:rsidRDefault="00592922"/>
        <w:tbl>
          <w:tblPr>
            <w:tblpPr w:leftFromText="187" w:rightFromText="187" w:horzAnchor="margin" w:tblpXSpec="center" w:tblpYSpec="bottom"/>
            <w:tblW w:w="4000" w:type="pct"/>
            <w:tblLook w:val="04A0" w:firstRow="1" w:lastRow="0" w:firstColumn="1" w:lastColumn="0" w:noHBand="0" w:noVBand="1"/>
          </w:tblPr>
          <w:tblGrid>
            <w:gridCol w:w="7488"/>
          </w:tblGrid>
          <w:tr w:rsidR="00592922" w:rsidTr="00121E9F">
            <w:trPr>
              <w:trHeight w:val="954"/>
            </w:trPr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592922" w:rsidRDefault="00592922">
                <w:pPr>
                  <w:pStyle w:val="NoSpacing"/>
                  <w:rPr>
                    <w:color w:val="4F81BD" w:themeColor="accent1"/>
                  </w:rPr>
                </w:pPr>
              </w:p>
              <w:sdt>
                <w:sdtPr>
                  <w:rPr>
                    <w:color w:val="4F81BD" w:themeColor="accent1"/>
                  </w:rPr>
                  <w:alias w:val="Date"/>
                  <w:id w:val="13406932"/>
                  <w:dataBinding w:prefixMappings="xmlns:ns0='http://schemas.microsoft.com/office/2006/coverPageProps'" w:xpath="/ns0:CoverPageProperties[1]/ns0:PublishDate[1]" w:storeItemID="{55AF091B-3C7A-41E3-B477-F2FDAA23CFDA}"/>
                  <w:date w:fullDate="2021-01-28T00:00:00Z">
                    <w:dateFormat w:val="M/d/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p w:rsidR="00592922" w:rsidRDefault="00CF52D8">
                    <w:pPr>
                      <w:pStyle w:val="NoSpacing"/>
                      <w:rPr>
                        <w:color w:val="4F81BD" w:themeColor="accent1"/>
                      </w:rPr>
                    </w:pPr>
                    <w:r>
                      <w:rPr>
                        <w:color w:val="4F81BD" w:themeColor="accent1"/>
                      </w:rPr>
                      <w:t>1/28/2021</w:t>
                    </w:r>
                  </w:p>
                </w:sdtContent>
              </w:sdt>
              <w:p w:rsidR="00592922" w:rsidRDefault="00592922">
                <w:pPr>
                  <w:pStyle w:val="NoSpacing"/>
                  <w:rPr>
                    <w:color w:val="4F81BD" w:themeColor="accent1"/>
                  </w:rPr>
                </w:pPr>
              </w:p>
            </w:tc>
          </w:tr>
        </w:tbl>
        <w:p w:rsidR="00592922" w:rsidRDefault="00592922"/>
        <w:p w:rsidR="00592922" w:rsidRDefault="00592922">
          <w:pPr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495997057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592922" w:rsidRDefault="00592922">
          <w:pPr>
            <w:pStyle w:val="TOCHeading"/>
          </w:pPr>
          <w:r>
            <w:t>Contents</w:t>
          </w:r>
        </w:p>
        <w:p w:rsidR="006430A0" w:rsidRDefault="00592922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2200654" w:history="1">
            <w:r w:rsidR="006430A0" w:rsidRPr="000805A6">
              <w:rPr>
                <w:rStyle w:val="Hyperlink"/>
                <w:noProof/>
              </w:rPr>
              <w:t>I.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Transaction Level Report (TLR)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_Toc62200654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55" w:history="1">
            <w:r w:rsidR="006430A0" w:rsidRPr="000805A6">
              <w:rPr>
                <w:rStyle w:val="Hyperlink"/>
                <w:noProof/>
              </w:rPr>
              <w:t>1.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TLR Submission Year (Column C)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_Toc62200655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56" w:history="1">
            <w:r w:rsidR="006430A0" w:rsidRPr="006430A0">
              <w:rPr>
                <w:rStyle w:val="Hyperlink"/>
                <w:noProof/>
              </w:rPr>
              <w:t>2.</w:t>
            </w:r>
            <w:r w:rsidR="006430A0" w:rsidRPr="006430A0">
              <w:rPr>
                <w:rStyle w:val="Hyperlink"/>
              </w:rPr>
              <w:tab/>
            </w:r>
            <w:r w:rsidR="006430A0" w:rsidRPr="006430A0">
              <w:rPr>
                <w:rStyle w:val="Hyperlink"/>
                <w:noProof/>
              </w:rPr>
              <w:t>Date Originated (Column D)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_Toc62200656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57" w:history="1">
            <w:r w:rsidR="006430A0" w:rsidRPr="000805A6">
              <w:rPr>
                <w:rStyle w:val="Hyperlink"/>
                <w:noProof/>
              </w:rPr>
              <w:t>3.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Original Loan/Investment Amount (Column E)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_Toc62200657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58" w:history="1">
            <w:r w:rsidR="006430A0" w:rsidRPr="006430A0">
              <w:rPr>
                <w:rStyle w:val="Hyperlink"/>
                <w:noProof/>
              </w:rPr>
              <w:t>4.</w:t>
            </w:r>
            <w:r w:rsidR="006430A0" w:rsidRPr="006430A0">
              <w:rPr>
                <w:rStyle w:val="Hyperlink"/>
              </w:rPr>
              <w:tab/>
            </w:r>
            <w:r w:rsidR="006430A0" w:rsidRPr="006430A0">
              <w:rPr>
                <w:rStyle w:val="Hyperlink"/>
                <w:noProof/>
              </w:rPr>
              <w:t>Purpose (Column F)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_Toc62200658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59" w:history="1">
            <w:r w:rsidR="006430A0" w:rsidRPr="000805A6">
              <w:rPr>
                <w:rStyle w:val="Hyperlink"/>
                <w:noProof/>
              </w:rPr>
              <w:t>5.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Transaction Type (Column G)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_Toc62200659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60" w:history="1">
            <w:r w:rsidR="006430A0" w:rsidRPr="000805A6">
              <w:rPr>
                <w:rStyle w:val="Hyperlink"/>
                <w:noProof/>
              </w:rPr>
              <w:t>6.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Loan Status (Column H)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_Toc62200660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61" w:history="1">
            <w:r w:rsidR="006430A0" w:rsidRPr="000805A6">
              <w:rPr>
                <w:rStyle w:val="Hyperlink"/>
                <w:noProof/>
              </w:rPr>
              <w:t>7.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Originator Transaction ID (Column B)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_Toc62200661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62" w:history="1">
            <w:r w:rsidR="006430A0" w:rsidRPr="000805A6">
              <w:rPr>
                <w:rStyle w:val="Hyperlink"/>
                <w:noProof/>
              </w:rPr>
              <w:t>8.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Interest Rate (Column I)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_Toc62200662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5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63" w:history="1">
            <w:r w:rsidR="006430A0" w:rsidRPr="000805A6">
              <w:rPr>
                <w:rStyle w:val="Hyperlink"/>
                <w:noProof/>
              </w:rPr>
              <w:t>9.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Interest Type (Column J)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_Toc62200663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5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64" w:history="1">
            <w:r w:rsidR="006430A0" w:rsidRPr="000805A6">
              <w:rPr>
                <w:rStyle w:val="Hyperlink"/>
                <w:noProof/>
              </w:rPr>
              <w:t>10.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Points (Column K)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_Toc62200664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5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65" w:history="1">
            <w:r w:rsidR="006430A0" w:rsidRPr="000805A6">
              <w:rPr>
                <w:rStyle w:val="Hyperlink"/>
                <w:noProof/>
              </w:rPr>
              <w:t>11.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Origination Fees (Column L)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_Toc62200665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5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66" w:history="1">
            <w:r w:rsidR="006430A0" w:rsidRPr="000805A6">
              <w:rPr>
                <w:rStyle w:val="Hyperlink"/>
                <w:noProof/>
              </w:rPr>
              <w:t>12.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Amortization Type (Column M)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_Toc62200666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5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67" w:history="1">
            <w:r w:rsidR="006430A0" w:rsidRPr="000805A6">
              <w:rPr>
                <w:rStyle w:val="Hyperlink"/>
                <w:noProof/>
              </w:rPr>
              <w:t>13.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Equity-Like Features (Column N)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_Toc62200667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5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68" w:history="1">
            <w:r w:rsidR="006430A0" w:rsidRPr="000805A6">
              <w:rPr>
                <w:rStyle w:val="Hyperlink"/>
                <w:noProof/>
              </w:rPr>
              <w:t>14.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Term (Column O)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_Toc62200668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5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69" w:history="1">
            <w:r w:rsidR="006430A0" w:rsidRPr="000805A6">
              <w:rPr>
                <w:rStyle w:val="Hyperlink"/>
                <w:noProof/>
              </w:rPr>
              <w:t>15.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Guarantee by Third Party (Column P)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_Toc62200669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6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70" w:history="1">
            <w:r w:rsidR="006430A0" w:rsidRPr="000805A6">
              <w:rPr>
                <w:rStyle w:val="Hyperlink"/>
                <w:noProof/>
              </w:rPr>
              <w:t>16.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Forgivable Loan (Column Q)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_Toc62200670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6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71" w:history="1">
            <w:r w:rsidR="006430A0" w:rsidRPr="000805A6">
              <w:rPr>
                <w:rStyle w:val="Hyperlink"/>
                <w:noProof/>
              </w:rPr>
              <w:t>17.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FA Program Type (Column R)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_Toc62200671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6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72" w:history="1">
            <w:r w:rsidR="006430A0" w:rsidRPr="000805A6">
              <w:rPr>
                <w:rStyle w:val="Hyperlink"/>
                <w:noProof/>
              </w:rPr>
              <w:t>18.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Client ID (Column S)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_Toc62200672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6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73" w:history="1">
            <w:r w:rsidR="006430A0" w:rsidRPr="000805A6">
              <w:rPr>
                <w:rStyle w:val="Hyperlink"/>
                <w:noProof/>
              </w:rPr>
              <w:t>19.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Investee/Borrower Type (Column T)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_Toc62200673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6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74" w:history="1">
            <w:r w:rsidR="006430A0" w:rsidRPr="000805A6">
              <w:rPr>
                <w:rStyle w:val="Hyperlink"/>
                <w:noProof/>
              </w:rPr>
              <w:t>20.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NAICS (Column U)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_Toc62200674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6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75" w:history="1">
            <w:r w:rsidR="006430A0" w:rsidRPr="000805A6">
              <w:rPr>
                <w:rStyle w:val="Hyperlink"/>
                <w:noProof/>
              </w:rPr>
              <w:t>21.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Date Business Established (Column V)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_Toc62200675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6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76" w:history="1">
            <w:r w:rsidR="006430A0" w:rsidRPr="000805A6">
              <w:rPr>
                <w:rStyle w:val="Hyperlink"/>
                <w:noProof/>
              </w:rPr>
              <w:t>22.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Entity Structure (Column W)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_Toc62200676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6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77" w:history="1">
            <w:r w:rsidR="006430A0" w:rsidRPr="000805A6">
              <w:rPr>
                <w:rStyle w:val="Hyperlink"/>
                <w:noProof/>
              </w:rPr>
              <w:t>23.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Minority Owned or Controlled (Column X)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_Toc62200677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7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78" w:history="1">
            <w:r w:rsidR="006430A0" w:rsidRPr="000805A6">
              <w:rPr>
                <w:rStyle w:val="Hyperlink"/>
                <w:noProof/>
              </w:rPr>
              <w:t>24.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Women Owned or Controlled (Column Y)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_Toc62200678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7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79" w:history="1">
            <w:r w:rsidR="006430A0" w:rsidRPr="000805A6">
              <w:rPr>
                <w:rStyle w:val="Hyperlink"/>
                <w:noProof/>
              </w:rPr>
              <w:t>25.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Low-Income Owned or Controlled (Z)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_Toc62200679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7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80" w:history="1">
            <w:r w:rsidR="006430A0" w:rsidRPr="000805A6">
              <w:rPr>
                <w:rStyle w:val="Hyperlink"/>
                <w:noProof/>
              </w:rPr>
              <w:t>26.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Credit Score (Column AA)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_Toc62200680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7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81" w:history="1">
            <w:r w:rsidR="006430A0" w:rsidRPr="000805A6">
              <w:rPr>
                <w:rStyle w:val="Hyperlink"/>
                <w:noProof/>
              </w:rPr>
              <w:t>27.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Gender (Column AB)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_Toc62200681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7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82" w:history="1">
            <w:r w:rsidR="006430A0" w:rsidRPr="000805A6">
              <w:rPr>
                <w:rStyle w:val="Hyperlink"/>
                <w:noProof/>
              </w:rPr>
              <w:t>28.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Race (Column AC)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_Toc62200682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7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83" w:history="1">
            <w:r w:rsidR="006430A0" w:rsidRPr="000805A6">
              <w:rPr>
                <w:rStyle w:val="Hyperlink"/>
                <w:noProof/>
              </w:rPr>
              <w:t>29.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Hispanic Origin (Column AD)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_Toc62200683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7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84" w:history="1">
            <w:r w:rsidR="006430A0" w:rsidRPr="000805A6">
              <w:rPr>
                <w:rStyle w:val="Hyperlink"/>
                <w:noProof/>
              </w:rPr>
              <w:t>30.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Female-Headed Household (Column AE)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_Toc62200684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8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85" w:history="1">
            <w:r w:rsidR="006430A0" w:rsidRPr="000805A6">
              <w:rPr>
                <w:rStyle w:val="Hyperlink"/>
                <w:noProof/>
              </w:rPr>
              <w:t>31.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First-Time Home Buyer (Column AF)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_Toc62200685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8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86" w:history="1">
            <w:r w:rsidR="006430A0" w:rsidRPr="000805A6">
              <w:rPr>
                <w:rStyle w:val="Hyperlink"/>
                <w:noProof/>
              </w:rPr>
              <w:t>32.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Banked at Time of Intake (Column AG)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_Toc62200686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8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87" w:history="1">
            <w:r w:rsidR="006430A0" w:rsidRPr="000805A6">
              <w:rPr>
                <w:rStyle w:val="Hyperlink"/>
                <w:noProof/>
              </w:rPr>
              <w:t>33.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Annual Gross Revenue from Business Operations at Time of Loan/Investment Origination (Column AH)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_Toc62200687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8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88" w:history="1">
            <w:r w:rsidR="006430A0" w:rsidRPr="000805A6">
              <w:rPr>
                <w:rStyle w:val="Hyperlink"/>
                <w:noProof/>
              </w:rPr>
              <w:t>34.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Low-Income Status (Column AI)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_Toc62200688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8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89" w:history="1">
            <w:r w:rsidR="006430A0" w:rsidRPr="000805A6">
              <w:rPr>
                <w:rStyle w:val="Hyperlink"/>
                <w:noProof/>
              </w:rPr>
              <w:t>35.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Other Targeted Populations (Column AJ)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_Toc62200689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8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90" w:history="1">
            <w:r w:rsidR="006430A0" w:rsidRPr="000805A6">
              <w:rPr>
                <w:rStyle w:val="Hyperlink"/>
                <w:noProof/>
              </w:rPr>
              <w:t>36.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Description of Other Approved OTP (Column AK)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_Toc62200690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8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91" w:history="1">
            <w:r w:rsidR="006430A0" w:rsidRPr="000805A6">
              <w:rPr>
                <w:rStyle w:val="Hyperlink"/>
                <w:noProof/>
              </w:rPr>
              <w:t>37.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LITP End Users (Column AL)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_Toc62200691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8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92" w:history="1">
            <w:r w:rsidR="006430A0" w:rsidRPr="000805A6">
              <w:rPr>
                <w:rStyle w:val="Hyperlink"/>
                <w:noProof/>
              </w:rPr>
              <w:t>38.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OTP End Users (Column AM)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_Toc62200692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9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93" w:history="1">
            <w:r w:rsidR="006430A0" w:rsidRPr="000805A6">
              <w:rPr>
                <w:rStyle w:val="Hyperlink"/>
                <w:noProof/>
              </w:rPr>
              <w:t>39.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Description of Other Approved OTP End Users (Column AN)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_Toc62200693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9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94" w:history="1">
            <w:r w:rsidR="006430A0" w:rsidRPr="000805A6">
              <w:rPr>
                <w:rStyle w:val="Hyperlink"/>
                <w:noProof/>
              </w:rPr>
              <w:t>40.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IA End Users (Column AO)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_Toc62200694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9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95" w:history="1">
            <w:r w:rsidR="006430A0" w:rsidRPr="000805A6">
              <w:rPr>
                <w:rStyle w:val="Hyperlink"/>
                <w:noProof/>
              </w:rPr>
              <w:t>41.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Total Project Cost (Column AP)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_Toc62200695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9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96" w:history="1">
            <w:r w:rsidR="006430A0" w:rsidRPr="000805A6">
              <w:rPr>
                <w:rStyle w:val="Hyperlink"/>
                <w:noProof/>
              </w:rPr>
              <w:t>42.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Type of Jobs Reported (AQ)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_Toc62200696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9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97" w:history="1">
            <w:r w:rsidR="006430A0" w:rsidRPr="000805A6">
              <w:rPr>
                <w:rStyle w:val="Hyperlink"/>
                <w:noProof/>
              </w:rPr>
              <w:t>43.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Projected Permanent Jobs to Be Created at Businesses Financed (Column AR)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_Toc62200697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9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98" w:history="1">
            <w:r w:rsidR="006430A0" w:rsidRPr="000805A6">
              <w:rPr>
                <w:rStyle w:val="Hyperlink"/>
                <w:noProof/>
              </w:rPr>
              <w:t>44.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Projected Jobs to be Created – Construction (Column AS)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_Toc62200698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9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99" w:history="1">
            <w:r w:rsidR="006430A0" w:rsidRPr="000805A6">
              <w:rPr>
                <w:rStyle w:val="Hyperlink"/>
                <w:noProof/>
              </w:rPr>
              <w:t>45.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Projected Permanent Jobs to be Created at Tenant Businesses (Column AT)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_Toc62200699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9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00" w:history="1">
            <w:r w:rsidR="006430A0" w:rsidRPr="000805A6">
              <w:rPr>
                <w:rStyle w:val="Hyperlink"/>
                <w:noProof/>
              </w:rPr>
              <w:t>46.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Source of Job Estimates (Column AU)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_Toc62200700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10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01" w:history="1">
            <w:r w:rsidR="006430A0" w:rsidRPr="000805A6">
              <w:rPr>
                <w:rStyle w:val="Hyperlink"/>
                <w:noProof/>
              </w:rPr>
              <w:t>47.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Source of Job Estimates – Other (Column AV)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_Toc62200701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10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02" w:history="1">
            <w:r w:rsidR="006430A0" w:rsidRPr="000805A6">
              <w:rPr>
                <w:rStyle w:val="Hyperlink"/>
                <w:noProof/>
              </w:rPr>
              <w:t>48.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Community Facility (Column AW)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_Toc62200702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10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03" w:history="1">
            <w:r w:rsidR="006430A0" w:rsidRPr="000805A6">
              <w:rPr>
                <w:rStyle w:val="Hyperlink"/>
                <w:noProof/>
              </w:rPr>
              <w:t>49.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Capacity of Educational Community Facility (Column AX)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_Toc62200703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10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04" w:history="1">
            <w:r w:rsidR="006430A0" w:rsidRPr="000805A6">
              <w:rPr>
                <w:rStyle w:val="Hyperlink"/>
                <w:noProof/>
              </w:rPr>
              <w:t>50.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Capacity of Childcare Community Facility (Column AY)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_Toc62200704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10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05" w:history="1">
            <w:r w:rsidR="006430A0" w:rsidRPr="000805A6">
              <w:rPr>
                <w:rStyle w:val="Hyperlink"/>
                <w:noProof/>
              </w:rPr>
              <w:t>51.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Capacity of Healthcare Community Facility (Column AZ)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_Toc62200705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10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06" w:history="1">
            <w:r w:rsidR="006430A0" w:rsidRPr="000805A6">
              <w:rPr>
                <w:rStyle w:val="Hyperlink"/>
                <w:noProof/>
              </w:rPr>
              <w:t>52.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Capacity of Arts Center Community Facility (Column BA)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_Toc62200706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10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07" w:history="1">
            <w:r w:rsidR="006430A0" w:rsidRPr="000805A6">
              <w:rPr>
                <w:rStyle w:val="Hyperlink"/>
                <w:noProof/>
              </w:rPr>
              <w:t>53.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Capacity of Other Community Facility (Column BB)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_Toc62200707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10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08" w:history="1">
            <w:r w:rsidR="006430A0" w:rsidRPr="000805A6">
              <w:rPr>
                <w:rStyle w:val="Hyperlink"/>
                <w:noProof/>
              </w:rPr>
              <w:t>54.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Square Feet of Real Estate – Total (Column BC)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_Toc62200708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10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09" w:history="1">
            <w:r w:rsidR="006430A0" w:rsidRPr="000805A6">
              <w:rPr>
                <w:rStyle w:val="Hyperlink"/>
                <w:noProof/>
              </w:rPr>
              <w:t>55.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Square Feet of Real Estate – Manufacturing (Column BD)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_Toc62200709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11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10" w:history="1">
            <w:r w:rsidR="006430A0" w:rsidRPr="000805A6">
              <w:rPr>
                <w:rStyle w:val="Hyperlink"/>
                <w:noProof/>
              </w:rPr>
              <w:t>56.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Square Feet of Real Estate – Office (Column BE)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_Toc62200710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11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11" w:history="1">
            <w:r w:rsidR="006430A0" w:rsidRPr="000805A6">
              <w:rPr>
                <w:rStyle w:val="Hyperlink"/>
                <w:noProof/>
              </w:rPr>
              <w:t>57.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Square Feet of Real Estate-Retail (Column BF)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_Toc62200711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11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12" w:history="1">
            <w:r w:rsidR="006430A0" w:rsidRPr="000805A6">
              <w:rPr>
                <w:rStyle w:val="Hyperlink"/>
                <w:noProof/>
              </w:rPr>
              <w:t>58.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Housing Units – Sale (Column BG)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_Toc62200712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11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13" w:history="1">
            <w:r w:rsidR="006430A0" w:rsidRPr="000805A6">
              <w:rPr>
                <w:rStyle w:val="Hyperlink"/>
                <w:noProof/>
              </w:rPr>
              <w:t>59.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Housing Units – Rental (Column BH)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_Toc62200713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11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14" w:history="1">
            <w:r w:rsidR="006430A0" w:rsidRPr="000805A6">
              <w:rPr>
                <w:rStyle w:val="Hyperlink"/>
                <w:noProof/>
              </w:rPr>
              <w:t>60.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Affordable Housing Units – Sale (Column BI)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_Toc62200714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11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15" w:history="1">
            <w:r w:rsidR="006430A0" w:rsidRPr="000805A6">
              <w:rPr>
                <w:rStyle w:val="Hyperlink"/>
                <w:noProof/>
              </w:rPr>
              <w:t>61.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Affordable Housing Units – Rental (Column BJ)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_Toc62200715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11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16" w:history="1">
            <w:r w:rsidR="006430A0" w:rsidRPr="000805A6">
              <w:rPr>
                <w:rStyle w:val="Hyperlink"/>
                <w:noProof/>
              </w:rPr>
              <w:t>62.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Other Impact (1) – Explain (Column BK)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_Toc62200716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12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17" w:history="1">
            <w:r w:rsidR="006430A0" w:rsidRPr="000805A6">
              <w:rPr>
                <w:rStyle w:val="Hyperlink"/>
                <w:noProof/>
              </w:rPr>
              <w:t>63.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Other Impact (1) - Number of Units (Column BL)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_Toc62200717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12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18" w:history="1">
            <w:r w:rsidR="006430A0" w:rsidRPr="000805A6">
              <w:rPr>
                <w:rStyle w:val="Hyperlink"/>
                <w:noProof/>
              </w:rPr>
              <w:t>64.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Other Impact (2) – Explain (Column BM)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_Toc62200718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12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19" w:history="1">
            <w:r w:rsidR="006430A0" w:rsidRPr="000805A6">
              <w:rPr>
                <w:rStyle w:val="Hyperlink"/>
                <w:noProof/>
              </w:rPr>
              <w:t>65.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Other Impact (2) - Number of Units (Column BN)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_Toc62200719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12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20" w:history="1">
            <w:r w:rsidR="006430A0" w:rsidRPr="000805A6">
              <w:rPr>
                <w:rStyle w:val="Hyperlink"/>
                <w:noProof/>
              </w:rPr>
              <w:t>66.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 Street Address Line (Column C)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_Toc62200720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12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21" w:history="1">
            <w:r w:rsidR="006430A0" w:rsidRPr="000805A6">
              <w:rPr>
                <w:rStyle w:val="Hyperlink"/>
                <w:noProof/>
              </w:rPr>
              <w:t>67.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 Street Address Line 2 (Column D)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_Toc62200721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12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22" w:history="1">
            <w:r w:rsidR="006430A0" w:rsidRPr="000805A6">
              <w:rPr>
                <w:rStyle w:val="Hyperlink"/>
                <w:noProof/>
              </w:rPr>
              <w:t>68.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 City (Column E)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_Toc62200722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12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23" w:history="1">
            <w:r w:rsidR="006430A0" w:rsidRPr="000805A6">
              <w:rPr>
                <w:rStyle w:val="Hyperlink"/>
                <w:noProof/>
              </w:rPr>
              <w:t>69.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 State (Column F)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_Toc62200723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12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24" w:history="1">
            <w:r w:rsidR="006430A0" w:rsidRPr="000805A6">
              <w:rPr>
                <w:rStyle w:val="Hyperlink"/>
                <w:noProof/>
              </w:rPr>
              <w:t>70.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 Zip Code 5 (Column G)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_Toc62200724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13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25" w:history="1">
            <w:r w:rsidR="006430A0" w:rsidRPr="000805A6">
              <w:rPr>
                <w:rStyle w:val="Hyperlink"/>
                <w:noProof/>
              </w:rPr>
              <w:t>71.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 Zip Code +4 (Column H)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_Toc62200725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13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26" w:history="1">
            <w:r w:rsidR="006430A0" w:rsidRPr="000805A6">
              <w:rPr>
                <w:rStyle w:val="Hyperlink"/>
                <w:noProof/>
              </w:rPr>
              <w:t>72.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 FIPS Code (Column I)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_Toc62200726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13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27" w:history="1">
            <w:r w:rsidR="006430A0" w:rsidRPr="000805A6">
              <w:rPr>
                <w:rStyle w:val="Hyperlink"/>
                <w:noProof/>
              </w:rPr>
              <w:t>73.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 X-Coordinates (Column J)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_Toc62200727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13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28" w:history="1">
            <w:r w:rsidR="006430A0" w:rsidRPr="000805A6">
              <w:rPr>
                <w:rStyle w:val="Hyperlink"/>
                <w:noProof/>
              </w:rPr>
              <w:t>74.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 Y-Coordinates (Column K)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_Toc62200728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13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29" w:history="1">
            <w:r w:rsidR="006430A0" w:rsidRPr="000805A6">
              <w:rPr>
                <w:rStyle w:val="Hyperlink"/>
                <w:noProof/>
              </w:rPr>
              <w:t>75.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Fiscal Year (Column B)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_Toc62200729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13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30" w:history="1">
            <w:r w:rsidR="006430A0" w:rsidRPr="000805A6">
              <w:rPr>
                <w:rStyle w:val="Hyperlink"/>
                <w:noProof/>
              </w:rPr>
              <w:t>76.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Purpose (Column C)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_Toc62200730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13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31" w:history="1">
            <w:r w:rsidR="006430A0" w:rsidRPr="000805A6">
              <w:rPr>
                <w:rStyle w:val="Hyperlink"/>
                <w:noProof/>
              </w:rPr>
              <w:t>77.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FIPS Code (Column D)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_Toc62200731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13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32" w:history="1">
            <w:r w:rsidR="006430A0" w:rsidRPr="000805A6">
              <w:rPr>
                <w:rStyle w:val="Hyperlink"/>
                <w:noProof/>
              </w:rPr>
              <w:t>78.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Total Originated Amount (Column E)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_Toc62200732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33" w:history="1">
            <w:r w:rsidR="006430A0" w:rsidRPr="000805A6">
              <w:rPr>
                <w:rStyle w:val="Hyperlink"/>
                <w:noProof/>
              </w:rPr>
              <w:t>79.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Total Originated Number (Column F)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_Toc62200733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34" w:history="1">
            <w:r w:rsidR="006430A0" w:rsidRPr="000805A6">
              <w:rPr>
                <w:rStyle w:val="Hyperlink"/>
                <w:noProof/>
              </w:rPr>
              <w:t>80.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LITP Amount (Column G)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_Toc62200734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35" w:history="1">
            <w:r w:rsidR="006430A0" w:rsidRPr="000805A6">
              <w:rPr>
                <w:rStyle w:val="Hyperlink"/>
                <w:noProof/>
              </w:rPr>
              <w:t>81.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LITP Number (Column H)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_Toc62200735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36" w:history="1">
            <w:r w:rsidR="006430A0" w:rsidRPr="000805A6">
              <w:rPr>
                <w:rStyle w:val="Hyperlink"/>
                <w:noProof/>
              </w:rPr>
              <w:t>82.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OTP Amount (Column I)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_Toc62200736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CF52D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37" w:history="1">
            <w:r w:rsidR="006430A0" w:rsidRPr="000805A6">
              <w:rPr>
                <w:rStyle w:val="Hyperlink"/>
                <w:noProof/>
              </w:rPr>
              <w:t>83.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OTP Number (Column J)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_Toc62200737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592922" w:rsidRPr="00FA470C" w:rsidRDefault="00592922" w:rsidP="00FA470C">
          <w:r>
            <w:rPr>
              <w:b/>
              <w:bCs/>
              <w:noProof/>
            </w:rPr>
            <w:fldChar w:fldCharType="end"/>
          </w:r>
        </w:p>
      </w:sdtContent>
    </w:sdt>
    <w:p w:rsidR="00121E9F" w:rsidRDefault="00121E9F" w:rsidP="00121E9F">
      <w:pPr>
        <w:pStyle w:val="Heading1"/>
      </w:pPr>
    </w:p>
    <w:p w:rsidR="00121E9F" w:rsidRDefault="00121E9F" w:rsidP="00121E9F"/>
    <w:p w:rsidR="00121E9F" w:rsidRDefault="00121E9F" w:rsidP="00121E9F"/>
    <w:p w:rsidR="00121E9F" w:rsidRDefault="00121E9F" w:rsidP="00121E9F"/>
    <w:p w:rsidR="00121E9F" w:rsidRDefault="00121E9F" w:rsidP="00121E9F"/>
    <w:p w:rsidR="00121E9F" w:rsidRPr="00121E9F" w:rsidRDefault="00121E9F" w:rsidP="00121E9F"/>
    <w:p w:rsidR="0036735F" w:rsidRPr="00363BEA" w:rsidRDefault="0036735F" w:rsidP="00FA470C"/>
    <w:p w:rsidR="0036735F" w:rsidRPr="00F914B7" w:rsidRDefault="0036735F" w:rsidP="00B71EAE"/>
    <w:p w:rsidR="00E472F1" w:rsidRDefault="00E472F1" w:rsidP="00E14F79">
      <w:pPr>
        <w:pStyle w:val="Heading1"/>
        <w:numPr>
          <w:ilvl w:val="0"/>
          <w:numId w:val="15"/>
        </w:numPr>
      </w:pPr>
      <w:bookmarkStart w:id="0" w:name="_Toc62200654"/>
      <w:r>
        <w:t>Transaction Level Report (TLR)</w:t>
      </w:r>
      <w:bookmarkEnd w:id="0"/>
    </w:p>
    <w:p w:rsidR="00EB52BD" w:rsidRPr="00EB52BD" w:rsidRDefault="00EB52BD" w:rsidP="00EB52BD"/>
    <w:p w:rsidR="003E481D" w:rsidRDefault="00FE431C" w:rsidP="00FE431C">
      <w:pPr>
        <w:pStyle w:val="Heading2"/>
        <w:numPr>
          <w:ilvl w:val="0"/>
          <w:numId w:val="18"/>
        </w:numPr>
      </w:pPr>
      <w:bookmarkStart w:id="1" w:name="_Toc62200655"/>
      <w:r w:rsidRPr="00FE431C">
        <w:t>TLR Submission Year</w:t>
      </w:r>
      <w:r w:rsidR="003E481D">
        <w:t xml:space="preserve"> (Colu</w:t>
      </w:r>
      <w:r>
        <w:t>mn C</w:t>
      </w:r>
      <w:r w:rsidR="003E481D">
        <w:t>)</w:t>
      </w:r>
      <w:bookmarkEnd w:id="1"/>
    </w:p>
    <w:p w:rsidR="003E481D" w:rsidRDefault="003E481D" w:rsidP="000218A6">
      <w:pPr>
        <w:pStyle w:val="ListParagraph"/>
        <w:numPr>
          <w:ilvl w:val="0"/>
          <w:numId w:val="138"/>
        </w:numPr>
      </w:pPr>
      <w:r>
        <w:t xml:space="preserve">Variable:  </w:t>
      </w:r>
      <w:proofErr w:type="spellStart"/>
      <w:r w:rsidR="00CF52D8">
        <w:t>fiscal</w:t>
      </w:r>
      <w:r w:rsidR="00CF2D20">
        <w:t>year</w:t>
      </w:r>
      <w:bookmarkStart w:id="2" w:name="_GoBack"/>
      <w:bookmarkEnd w:id="2"/>
      <w:proofErr w:type="spellEnd"/>
    </w:p>
    <w:p w:rsidR="003E481D" w:rsidRDefault="00CF52D8" w:rsidP="003E481D">
      <w:pPr>
        <w:pStyle w:val="ListParagraph"/>
        <w:numPr>
          <w:ilvl w:val="0"/>
          <w:numId w:val="138"/>
        </w:numPr>
      </w:pPr>
      <w:r>
        <w:t>Publication: Yes</w:t>
      </w:r>
    </w:p>
    <w:p w:rsidR="003E481D" w:rsidRDefault="00234B36" w:rsidP="003E481D">
      <w:pPr>
        <w:pStyle w:val="ListParagraph"/>
        <w:numPr>
          <w:ilvl w:val="0"/>
          <w:numId w:val="138"/>
        </w:numPr>
      </w:pPr>
      <w:r>
        <w:t>Data Cleans</w:t>
      </w:r>
      <w:r w:rsidR="000218A6">
        <w:t xml:space="preserve">ing: </w:t>
      </w:r>
      <w:r w:rsidR="005F4A1D">
        <w:t xml:space="preserve">Verify with the recipient for unusual and extreme values reported. </w:t>
      </w:r>
    </w:p>
    <w:p w:rsidR="000218A6" w:rsidRPr="000218A6" w:rsidRDefault="000218A6" w:rsidP="000218A6">
      <w:pPr>
        <w:keepNext/>
        <w:keepLines/>
        <w:numPr>
          <w:ilvl w:val="0"/>
          <w:numId w:val="18"/>
        </w:numPr>
        <w:spacing w:before="200" w:after="0"/>
        <w:outlineLvl w:val="1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bookmarkStart w:id="3" w:name="_Toc62200656"/>
      <w:r w:rsidRPr="000218A6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Date Originated</w:t>
      </w:r>
      <w: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 xml:space="preserve"> (Column D</w:t>
      </w:r>
      <w:r w:rsidRPr="000218A6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)</w:t>
      </w:r>
      <w:bookmarkEnd w:id="3"/>
    </w:p>
    <w:p w:rsidR="000218A6" w:rsidRPr="000218A6" w:rsidRDefault="000218A6" w:rsidP="000218A6">
      <w:pPr>
        <w:numPr>
          <w:ilvl w:val="0"/>
          <w:numId w:val="141"/>
        </w:numPr>
        <w:contextualSpacing/>
      </w:pPr>
      <w:r w:rsidRPr="000218A6">
        <w:t xml:space="preserve">Variable:  </w:t>
      </w:r>
      <w:proofErr w:type="spellStart"/>
      <w:r w:rsidRPr="000218A6">
        <w:t>dateclosed</w:t>
      </w:r>
      <w:proofErr w:type="spellEnd"/>
    </w:p>
    <w:p w:rsidR="005F4A1D" w:rsidRDefault="000218A6" w:rsidP="005F4A1D">
      <w:pPr>
        <w:numPr>
          <w:ilvl w:val="0"/>
          <w:numId w:val="141"/>
        </w:numPr>
        <w:contextualSpacing/>
      </w:pPr>
      <w:r w:rsidRPr="000218A6">
        <w:t>Publication: Yes</w:t>
      </w:r>
    </w:p>
    <w:p w:rsidR="000218A6" w:rsidRDefault="000218A6" w:rsidP="005F4A1D">
      <w:pPr>
        <w:numPr>
          <w:ilvl w:val="0"/>
          <w:numId w:val="141"/>
        </w:numPr>
        <w:contextualSpacing/>
      </w:pPr>
      <w:r w:rsidRPr="000218A6">
        <w:t xml:space="preserve">Data Cleansing: </w:t>
      </w:r>
      <w:r w:rsidR="00CF2D20">
        <w:t>Verify with the recipient for unusual and extreme values reported.</w:t>
      </w:r>
    </w:p>
    <w:p w:rsidR="00CF2D20" w:rsidRDefault="00CF2D20" w:rsidP="00CF2D20">
      <w:pPr>
        <w:pStyle w:val="Heading2"/>
        <w:numPr>
          <w:ilvl w:val="0"/>
          <w:numId w:val="18"/>
        </w:numPr>
      </w:pPr>
      <w:bookmarkStart w:id="4" w:name="_Toc62200657"/>
      <w:r w:rsidRPr="00A37428">
        <w:t>Original Loan/Investment Amount</w:t>
      </w:r>
      <w:r>
        <w:t xml:space="preserve"> (Column E)</w:t>
      </w:r>
      <w:bookmarkEnd w:id="4"/>
    </w:p>
    <w:p w:rsidR="00CF2D20" w:rsidRDefault="00CF2D20" w:rsidP="00CF2D20">
      <w:pPr>
        <w:pStyle w:val="ListParagraph"/>
        <w:numPr>
          <w:ilvl w:val="0"/>
          <w:numId w:val="142"/>
        </w:numPr>
      </w:pPr>
      <w:r>
        <w:t xml:space="preserve">Variable:  </w:t>
      </w:r>
      <w:proofErr w:type="spellStart"/>
      <w:r w:rsidRPr="00A37428">
        <w:t>originalamount</w:t>
      </w:r>
      <w:proofErr w:type="spellEnd"/>
      <w:r>
        <w:rPr>
          <w:rStyle w:val="FootnoteReference"/>
        </w:rPr>
        <w:footnoteReference w:id="1"/>
      </w:r>
    </w:p>
    <w:p w:rsidR="00CF2D20" w:rsidRDefault="00CF2D20" w:rsidP="00CF2D20">
      <w:pPr>
        <w:pStyle w:val="ListParagraph"/>
        <w:numPr>
          <w:ilvl w:val="0"/>
          <w:numId w:val="142"/>
        </w:numPr>
      </w:pPr>
      <w:r>
        <w:t>Publication: Yes</w:t>
      </w:r>
    </w:p>
    <w:p w:rsidR="00CF2D20" w:rsidRDefault="006430BF" w:rsidP="006430BF">
      <w:pPr>
        <w:pStyle w:val="ListParagraph"/>
        <w:numPr>
          <w:ilvl w:val="0"/>
          <w:numId w:val="142"/>
        </w:numPr>
      </w:pPr>
      <w:r>
        <w:t>Data Cleansing:</w:t>
      </w:r>
      <w:r w:rsidR="00CF2D20" w:rsidRPr="009102C9">
        <w:t xml:space="preserve"> </w:t>
      </w:r>
      <w:r>
        <w:t xml:space="preserve">Verify with the recipient for unusual and extreme values reported. </w:t>
      </w:r>
      <w:r w:rsidRPr="006430BF">
        <w:t>Round off the values</w:t>
      </w:r>
      <w:r>
        <w:t>.</w:t>
      </w:r>
    </w:p>
    <w:p w:rsidR="006430BF" w:rsidRPr="006430BF" w:rsidRDefault="006430BF" w:rsidP="006430BF">
      <w:pPr>
        <w:keepNext/>
        <w:keepLines/>
        <w:numPr>
          <w:ilvl w:val="0"/>
          <w:numId w:val="18"/>
        </w:numPr>
        <w:spacing w:before="200" w:after="0"/>
        <w:outlineLvl w:val="1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bookmarkStart w:id="5" w:name="_Toc62200658"/>
      <w:r w:rsidRPr="006430BF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Purpose</w:t>
      </w:r>
      <w: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 xml:space="preserve"> (Column F</w:t>
      </w:r>
      <w:r w:rsidRPr="006430BF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)</w:t>
      </w:r>
      <w:bookmarkEnd w:id="5"/>
    </w:p>
    <w:p w:rsidR="006430BF" w:rsidRPr="006430BF" w:rsidRDefault="006430BF" w:rsidP="006430BF">
      <w:pPr>
        <w:numPr>
          <w:ilvl w:val="0"/>
          <w:numId w:val="143"/>
        </w:numPr>
        <w:contextualSpacing/>
      </w:pPr>
      <w:r w:rsidRPr="006430BF">
        <w:t>Variable:  purpose</w:t>
      </w:r>
    </w:p>
    <w:p w:rsidR="006430BF" w:rsidRDefault="006430BF" w:rsidP="006430BF">
      <w:pPr>
        <w:numPr>
          <w:ilvl w:val="0"/>
          <w:numId w:val="143"/>
        </w:numPr>
        <w:contextualSpacing/>
      </w:pPr>
      <w:r w:rsidRPr="006430BF">
        <w:t>Publication: Yes</w:t>
      </w:r>
    </w:p>
    <w:p w:rsidR="006430BF" w:rsidRDefault="006430BF" w:rsidP="006430BF">
      <w:pPr>
        <w:numPr>
          <w:ilvl w:val="0"/>
          <w:numId w:val="143"/>
        </w:numPr>
        <w:contextualSpacing/>
      </w:pPr>
      <w:r w:rsidRPr="006430BF">
        <w:t>Data Cleansing: Verify with the recipient for unusual and extreme values reported.</w:t>
      </w:r>
    </w:p>
    <w:p w:rsidR="006430BF" w:rsidRDefault="006430BF" w:rsidP="006430BF">
      <w:pPr>
        <w:pStyle w:val="Heading2"/>
        <w:numPr>
          <w:ilvl w:val="0"/>
          <w:numId w:val="18"/>
        </w:numPr>
      </w:pPr>
      <w:bookmarkStart w:id="6" w:name="_Toc62200659"/>
      <w:r w:rsidRPr="0082242E">
        <w:t>Transaction Type</w:t>
      </w:r>
      <w:r>
        <w:t xml:space="preserve"> (Column G)</w:t>
      </w:r>
      <w:bookmarkEnd w:id="6"/>
    </w:p>
    <w:p w:rsidR="006430BF" w:rsidRDefault="006430BF" w:rsidP="006430BF">
      <w:pPr>
        <w:pStyle w:val="ListParagraph"/>
        <w:numPr>
          <w:ilvl w:val="0"/>
          <w:numId w:val="144"/>
        </w:numPr>
      </w:pPr>
      <w:r>
        <w:t xml:space="preserve">Variable:  </w:t>
      </w:r>
      <w:proofErr w:type="spellStart"/>
      <w:r w:rsidRPr="0082242E">
        <w:t>transactiontype</w:t>
      </w:r>
      <w:proofErr w:type="spellEnd"/>
    </w:p>
    <w:p w:rsidR="006430BF" w:rsidRDefault="006430BF" w:rsidP="006430BF">
      <w:pPr>
        <w:pStyle w:val="ListParagraph"/>
        <w:numPr>
          <w:ilvl w:val="0"/>
          <w:numId w:val="144"/>
        </w:numPr>
      </w:pPr>
      <w:r>
        <w:t>Publication: Yes</w:t>
      </w:r>
    </w:p>
    <w:p w:rsidR="006430BF" w:rsidRDefault="006430BF" w:rsidP="00DB4B24">
      <w:pPr>
        <w:pStyle w:val="ListParagraph"/>
        <w:numPr>
          <w:ilvl w:val="0"/>
          <w:numId w:val="144"/>
        </w:numPr>
      </w:pPr>
      <w:r>
        <w:t xml:space="preserve">Data Cleansing: </w:t>
      </w:r>
      <w:r w:rsidR="00DB4B24">
        <w:t>No</w:t>
      </w:r>
    </w:p>
    <w:p w:rsidR="00DB4B24" w:rsidRDefault="00DB4B24" w:rsidP="00DB4B24">
      <w:pPr>
        <w:pStyle w:val="Heading2"/>
        <w:numPr>
          <w:ilvl w:val="0"/>
          <w:numId w:val="18"/>
        </w:numPr>
      </w:pPr>
      <w:bookmarkStart w:id="7" w:name="_Toc62200660"/>
      <w:r w:rsidRPr="004571D4">
        <w:t>Loan Status</w:t>
      </w:r>
      <w:r>
        <w:t xml:space="preserve"> (Column H)</w:t>
      </w:r>
      <w:bookmarkEnd w:id="7"/>
    </w:p>
    <w:p w:rsidR="00DB4B24" w:rsidRDefault="00DB4B24" w:rsidP="00DB4B24">
      <w:pPr>
        <w:pStyle w:val="ListParagraph"/>
        <w:numPr>
          <w:ilvl w:val="0"/>
          <w:numId w:val="185"/>
        </w:numPr>
      </w:pPr>
      <w:r>
        <w:t xml:space="preserve">Variable:  </w:t>
      </w:r>
      <w:proofErr w:type="spellStart"/>
      <w:r w:rsidRPr="004571D4">
        <w:t>loanclosedstatus</w:t>
      </w:r>
      <w:proofErr w:type="spellEnd"/>
    </w:p>
    <w:p w:rsidR="00DB4B24" w:rsidRDefault="00DB4B24" w:rsidP="00DB4B24">
      <w:pPr>
        <w:pStyle w:val="ListParagraph"/>
        <w:numPr>
          <w:ilvl w:val="0"/>
          <w:numId w:val="185"/>
        </w:numPr>
      </w:pPr>
      <w:r>
        <w:t>Publication: Yes</w:t>
      </w:r>
    </w:p>
    <w:p w:rsidR="00DB4B24" w:rsidRDefault="00DB4B24" w:rsidP="00DB4B24">
      <w:pPr>
        <w:pStyle w:val="ListParagraph"/>
        <w:numPr>
          <w:ilvl w:val="0"/>
          <w:numId w:val="185"/>
        </w:numPr>
      </w:pPr>
      <w:r>
        <w:t>Data Cleansing: No</w:t>
      </w:r>
    </w:p>
    <w:p w:rsidR="00FE431C" w:rsidRDefault="00DB4B24" w:rsidP="00FE431C">
      <w:pPr>
        <w:pStyle w:val="Heading2"/>
        <w:numPr>
          <w:ilvl w:val="0"/>
          <w:numId w:val="18"/>
        </w:numPr>
      </w:pPr>
      <w:bookmarkStart w:id="8" w:name="_Toc62200661"/>
      <w:r>
        <w:t>Originator Transaction ID (Column B</w:t>
      </w:r>
      <w:r w:rsidR="00FE431C">
        <w:t>)</w:t>
      </w:r>
      <w:bookmarkEnd w:id="8"/>
    </w:p>
    <w:p w:rsidR="00FE431C" w:rsidRDefault="00FE431C" w:rsidP="00DB4B24">
      <w:pPr>
        <w:pStyle w:val="ListParagraph"/>
        <w:numPr>
          <w:ilvl w:val="0"/>
          <w:numId w:val="139"/>
        </w:numPr>
      </w:pPr>
      <w:r>
        <w:t xml:space="preserve">Variable:  </w:t>
      </w:r>
      <w:proofErr w:type="spellStart"/>
      <w:r w:rsidR="00DB4B24" w:rsidRPr="00DB4B24">
        <w:t>originatortransactionid</w:t>
      </w:r>
      <w:proofErr w:type="spellEnd"/>
    </w:p>
    <w:p w:rsidR="00FE431C" w:rsidRDefault="00FE431C" w:rsidP="00FE431C">
      <w:pPr>
        <w:pStyle w:val="ListParagraph"/>
        <w:numPr>
          <w:ilvl w:val="0"/>
          <w:numId w:val="139"/>
        </w:numPr>
      </w:pPr>
      <w:r>
        <w:lastRenderedPageBreak/>
        <w:t>Publication: No</w:t>
      </w:r>
    </w:p>
    <w:p w:rsidR="00FE431C" w:rsidRDefault="00FE431C" w:rsidP="00FE431C">
      <w:pPr>
        <w:pStyle w:val="ListParagraph"/>
        <w:numPr>
          <w:ilvl w:val="0"/>
          <w:numId w:val="139"/>
        </w:numPr>
      </w:pPr>
      <w:r>
        <w:t>Data Cleansing: Lower case the variable, remove all blanks, remove commas and apostrophes</w:t>
      </w:r>
      <w:r w:rsidR="00DB4B24">
        <w:t xml:space="preserve">. </w:t>
      </w:r>
    </w:p>
    <w:p w:rsidR="00DB4B24" w:rsidRDefault="00DB4B24" w:rsidP="00DB4B24">
      <w:pPr>
        <w:pStyle w:val="Heading2"/>
        <w:numPr>
          <w:ilvl w:val="0"/>
          <w:numId w:val="18"/>
        </w:numPr>
      </w:pPr>
      <w:bookmarkStart w:id="9" w:name="_Toc62200662"/>
      <w:r w:rsidRPr="0082242E">
        <w:t>Interest Rate</w:t>
      </w:r>
      <w:r>
        <w:t xml:space="preserve"> (Column I)</w:t>
      </w:r>
      <w:bookmarkEnd w:id="9"/>
    </w:p>
    <w:p w:rsidR="00DB4B24" w:rsidRDefault="00DB4B24" w:rsidP="00DB4B24">
      <w:pPr>
        <w:pStyle w:val="ListParagraph"/>
        <w:numPr>
          <w:ilvl w:val="0"/>
          <w:numId w:val="145"/>
        </w:numPr>
      </w:pPr>
      <w:r>
        <w:t xml:space="preserve">Variable:  </w:t>
      </w:r>
      <w:proofErr w:type="spellStart"/>
      <w:r w:rsidRPr="0082242E">
        <w:t>originalinterestrate</w:t>
      </w:r>
      <w:proofErr w:type="spellEnd"/>
    </w:p>
    <w:p w:rsidR="004D1947" w:rsidRDefault="00DB4B24" w:rsidP="00DB4B24">
      <w:pPr>
        <w:pStyle w:val="ListParagraph"/>
        <w:numPr>
          <w:ilvl w:val="0"/>
          <w:numId w:val="145"/>
        </w:numPr>
      </w:pPr>
      <w:r>
        <w:t>Publication: Yes</w:t>
      </w:r>
    </w:p>
    <w:p w:rsidR="00DB4B24" w:rsidRDefault="00DB4B24" w:rsidP="004D1947">
      <w:pPr>
        <w:pStyle w:val="ListParagraph"/>
        <w:numPr>
          <w:ilvl w:val="0"/>
          <w:numId w:val="145"/>
        </w:numPr>
      </w:pPr>
      <w:r>
        <w:t xml:space="preserve">Data Cleansing: </w:t>
      </w:r>
      <w:r w:rsidR="004D1947" w:rsidRPr="004D1947">
        <w:t>Verify with the recipient for unusual and extreme values reported.</w:t>
      </w:r>
      <w:r w:rsidR="004D1947">
        <w:t xml:space="preserve">  </w:t>
      </w:r>
      <w:r>
        <w:t>If interest rates are</w:t>
      </w:r>
      <w:r w:rsidRPr="0082242E">
        <w:t xml:space="preserve"> equ</w:t>
      </w:r>
      <w:r>
        <w:t>al or less than 0.2, multiply them</w:t>
      </w:r>
      <w:r w:rsidRPr="0082242E">
        <w:t xml:space="preserve"> to</w:t>
      </w:r>
      <w:r>
        <w:t xml:space="preserve"> 100.  If interest rates are</w:t>
      </w:r>
      <w:r w:rsidRPr="0082242E">
        <w:t xml:space="preserve"> equa</w:t>
      </w:r>
      <w:r>
        <w:t>l or greater than 100, divide them</w:t>
      </w:r>
      <w:r w:rsidRPr="0082242E">
        <w:t xml:space="preserve"> by 100.</w:t>
      </w:r>
      <w:r w:rsidR="004D1947">
        <w:t xml:space="preserve"> </w:t>
      </w:r>
    </w:p>
    <w:p w:rsidR="004D1947" w:rsidRDefault="004D1947" w:rsidP="004D1947">
      <w:pPr>
        <w:pStyle w:val="Heading2"/>
        <w:numPr>
          <w:ilvl w:val="0"/>
          <w:numId w:val="18"/>
        </w:numPr>
      </w:pPr>
      <w:bookmarkStart w:id="10" w:name="_Toc62200663"/>
      <w:r w:rsidRPr="00D1077B">
        <w:t>Interest Type</w:t>
      </w:r>
      <w:r>
        <w:t xml:space="preserve"> (Column J)</w:t>
      </w:r>
      <w:bookmarkEnd w:id="10"/>
    </w:p>
    <w:p w:rsidR="004D1947" w:rsidRDefault="004D1947" w:rsidP="004D1947">
      <w:pPr>
        <w:pStyle w:val="ListParagraph"/>
        <w:numPr>
          <w:ilvl w:val="0"/>
          <w:numId w:val="146"/>
        </w:numPr>
      </w:pPr>
      <w:r>
        <w:t xml:space="preserve">Variable:  </w:t>
      </w:r>
      <w:proofErr w:type="spellStart"/>
      <w:r w:rsidRPr="00D1077B">
        <w:t>interesttype</w:t>
      </w:r>
      <w:proofErr w:type="spellEnd"/>
    </w:p>
    <w:p w:rsidR="004D1947" w:rsidRDefault="004D1947" w:rsidP="004D1947">
      <w:pPr>
        <w:pStyle w:val="ListParagraph"/>
        <w:numPr>
          <w:ilvl w:val="0"/>
          <w:numId w:val="146"/>
        </w:numPr>
      </w:pPr>
      <w:r>
        <w:t>Publication: Yes</w:t>
      </w:r>
    </w:p>
    <w:p w:rsidR="004D1947" w:rsidRDefault="004D1947" w:rsidP="004D1947">
      <w:pPr>
        <w:pStyle w:val="ListParagraph"/>
        <w:numPr>
          <w:ilvl w:val="0"/>
          <w:numId w:val="146"/>
        </w:numPr>
      </w:pPr>
      <w:r>
        <w:t>Data Cleansing: No</w:t>
      </w:r>
    </w:p>
    <w:p w:rsidR="004D1947" w:rsidRDefault="004D1947" w:rsidP="004D1947">
      <w:pPr>
        <w:pStyle w:val="Heading2"/>
        <w:numPr>
          <w:ilvl w:val="0"/>
          <w:numId w:val="18"/>
        </w:numPr>
      </w:pPr>
      <w:bookmarkStart w:id="11" w:name="_Toc62200664"/>
      <w:r w:rsidRPr="00D1077B">
        <w:t>Points</w:t>
      </w:r>
      <w:r>
        <w:t xml:space="preserve"> (Column K)</w:t>
      </w:r>
      <w:bookmarkEnd w:id="11"/>
    </w:p>
    <w:p w:rsidR="004D1947" w:rsidRDefault="004D1947" w:rsidP="004D1947">
      <w:pPr>
        <w:pStyle w:val="ListParagraph"/>
        <w:numPr>
          <w:ilvl w:val="0"/>
          <w:numId w:val="147"/>
        </w:numPr>
      </w:pPr>
      <w:r>
        <w:t xml:space="preserve">Variable:  </w:t>
      </w:r>
      <w:r w:rsidRPr="00D1077B">
        <w:t>points</w:t>
      </w:r>
    </w:p>
    <w:p w:rsidR="004D1947" w:rsidRDefault="004D1947" w:rsidP="004D1947">
      <w:pPr>
        <w:pStyle w:val="ListParagraph"/>
        <w:numPr>
          <w:ilvl w:val="0"/>
          <w:numId w:val="147"/>
        </w:numPr>
      </w:pPr>
      <w:r>
        <w:t>Publication: Yes</w:t>
      </w:r>
    </w:p>
    <w:p w:rsidR="004D1947" w:rsidRDefault="004D1947" w:rsidP="004D1947">
      <w:pPr>
        <w:pStyle w:val="ListParagraph"/>
        <w:numPr>
          <w:ilvl w:val="0"/>
          <w:numId w:val="147"/>
        </w:numPr>
      </w:pPr>
      <w:r>
        <w:t xml:space="preserve">Data Cleansing: </w:t>
      </w:r>
      <w:r w:rsidRPr="004D1947">
        <w:t>Verify with the recipient for unusual and extreme values reported</w:t>
      </w:r>
      <w:r>
        <w:t>.</w:t>
      </w:r>
    </w:p>
    <w:p w:rsidR="004D1947" w:rsidRDefault="004D1947" w:rsidP="004D1947">
      <w:pPr>
        <w:pStyle w:val="Heading2"/>
        <w:numPr>
          <w:ilvl w:val="0"/>
          <w:numId w:val="18"/>
        </w:numPr>
      </w:pPr>
      <w:bookmarkStart w:id="12" w:name="_Toc62200665"/>
      <w:r w:rsidRPr="00D1077B">
        <w:t>Origination Fees</w:t>
      </w:r>
      <w:r>
        <w:t xml:space="preserve"> (Column L)</w:t>
      </w:r>
      <w:bookmarkEnd w:id="12"/>
    </w:p>
    <w:p w:rsidR="004D1947" w:rsidRDefault="004D1947" w:rsidP="004D1947">
      <w:pPr>
        <w:pStyle w:val="ListParagraph"/>
        <w:numPr>
          <w:ilvl w:val="0"/>
          <w:numId w:val="148"/>
        </w:numPr>
      </w:pPr>
      <w:r>
        <w:t xml:space="preserve">Variable:  </w:t>
      </w:r>
      <w:proofErr w:type="spellStart"/>
      <w:r w:rsidRPr="00D1077B">
        <w:t>originationfees</w:t>
      </w:r>
      <w:proofErr w:type="spellEnd"/>
    </w:p>
    <w:p w:rsidR="004D1947" w:rsidRDefault="004D1947" w:rsidP="004D1947">
      <w:pPr>
        <w:pStyle w:val="ListParagraph"/>
        <w:numPr>
          <w:ilvl w:val="0"/>
          <w:numId w:val="148"/>
        </w:numPr>
      </w:pPr>
      <w:r>
        <w:t>Publication: Yes</w:t>
      </w:r>
    </w:p>
    <w:p w:rsidR="00D1077B" w:rsidRPr="00D1077B" w:rsidRDefault="004D1947" w:rsidP="00EB51E5">
      <w:pPr>
        <w:pStyle w:val="ListParagraph"/>
        <w:numPr>
          <w:ilvl w:val="0"/>
          <w:numId w:val="148"/>
        </w:numPr>
      </w:pPr>
      <w:r>
        <w:t xml:space="preserve">Data Cleansing: </w:t>
      </w:r>
      <w:r w:rsidRPr="004D1947">
        <w:t>Verify with the recipient for unusual and extreme values reported.</w:t>
      </w:r>
    </w:p>
    <w:p w:rsidR="00DF231F" w:rsidRDefault="00DF231F" w:rsidP="00DF231F">
      <w:pPr>
        <w:pStyle w:val="Heading2"/>
        <w:numPr>
          <w:ilvl w:val="0"/>
          <w:numId w:val="18"/>
        </w:numPr>
      </w:pPr>
      <w:bookmarkStart w:id="13" w:name="_Toc62200666"/>
      <w:r w:rsidRPr="00DF231F">
        <w:t>Amortization Type</w:t>
      </w:r>
      <w:r w:rsidR="00EB51E5">
        <w:t xml:space="preserve"> (Column M</w:t>
      </w:r>
      <w:r>
        <w:t>)</w:t>
      </w:r>
      <w:bookmarkEnd w:id="13"/>
    </w:p>
    <w:p w:rsidR="00DF231F" w:rsidRDefault="00DF231F" w:rsidP="00DF231F">
      <w:pPr>
        <w:pStyle w:val="ListParagraph"/>
        <w:numPr>
          <w:ilvl w:val="0"/>
          <w:numId w:val="149"/>
        </w:numPr>
      </w:pPr>
      <w:r>
        <w:t xml:space="preserve">Variable:  </w:t>
      </w:r>
      <w:proofErr w:type="spellStart"/>
      <w:r w:rsidRPr="00DF231F">
        <w:t>amortizationtype</w:t>
      </w:r>
      <w:proofErr w:type="spellEnd"/>
    </w:p>
    <w:p w:rsidR="00DF231F" w:rsidRDefault="00251F8E" w:rsidP="00DF231F">
      <w:pPr>
        <w:pStyle w:val="ListParagraph"/>
        <w:numPr>
          <w:ilvl w:val="0"/>
          <w:numId w:val="149"/>
        </w:numPr>
      </w:pPr>
      <w:r>
        <w:t>Publication: Yes</w:t>
      </w:r>
    </w:p>
    <w:p w:rsidR="00DF231F" w:rsidRPr="00DF231F" w:rsidRDefault="00DF231F" w:rsidP="00DF231F">
      <w:pPr>
        <w:pStyle w:val="ListParagraph"/>
        <w:numPr>
          <w:ilvl w:val="0"/>
          <w:numId w:val="149"/>
        </w:numPr>
      </w:pPr>
      <w:r>
        <w:t xml:space="preserve">Data Cleansing: </w:t>
      </w:r>
      <w:r w:rsidR="00EB51E5">
        <w:t>No</w:t>
      </w:r>
    </w:p>
    <w:p w:rsidR="00DF231F" w:rsidRDefault="00DF231F" w:rsidP="00DF231F">
      <w:pPr>
        <w:pStyle w:val="Heading2"/>
        <w:numPr>
          <w:ilvl w:val="0"/>
          <w:numId w:val="18"/>
        </w:numPr>
      </w:pPr>
      <w:bookmarkStart w:id="14" w:name="_Toc62200667"/>
      <w:r w:rsidRPr="00DF231F">
        <w:t>Equity-Like Features</w:t>
      </w:r>
      <w:r w:rsidR="00EB51E5">
        <w:t xml:space="preserve"> (Column N</w:t>
      </w:r>
      <w:r>
        <w:t>)</w:t>
      </w:r>
      <w:bookmarkEnd w:id="14"/>
    </w:p>
    <w:p w:rsidR="00DF231F" w:rsidRDefault="00DF231F" w:rsidP="00DF231F">
      <w:pPr>
        <w:pStyle w:val="ListParagraph"/>
        <w:numPr>
          <w:ilvl w:val="0"/>
          <w:numId w:val="150"/>
        </w:numPr>
      </w:pPr>
      <w:r>
        <w:t xml:space="preserve">Variable:  </w:t>
      </w:r>
      <w:proofErr w:type="spellStart"/>
      <w:r w:rsidRPr="00DF231F">
        <w:t>equitylikefeatures</w:t>
      </w:r>
      <w:proofErr w:type="spellEnd"/>
    </w:p>
    <w:p w:rsidR="00DF231F" w:rsidRDefault="00040346" w:rsidP="00DF231F">
      <w:pPr>
        <w:pStyle w:val="ListParagraph"/>
        <w:numPr>
          <w:ilvl w:val="0"/>
          <w:numId w:val="150"/>
        </w:numPr>
      </w:pPr>
      <w:r>
        <w:t>Publication: Yes</w:t>
      </w:r>
    </w:p>
    <w:p w:rsidR="00DF231F" w:rsidRPr="00DF231F" w:rsidRDefault="00C451E3" w:rsidP="00C451E3">
      <w:pPr>
        <w:pStyle w:val="ListParagraph"/>
        <w:numPr>
          <w:ilvl w:val="0"/>
          <w:numId w:val="150"/>
        </w:numPr>
      </w:pPr>
      <w:r>
        <w:t xml:space="preserve">Data Cleansing: </w:t>
      </w:r>
      <w:r w:rsidR="00EB51E5">
        <w:t>No</w:t>
      </w:r>
    </w:p>
    <w:p w:rsidR="00DF231F" w:rsidRDefault="00EB51E5" w:rsidP="00DF231F">
      <w:pPr>
        <w:pStyle w:val="Heading2"/>
        <w:numPr>
          <w:ilvl w:val="0"/>
          <w:numId w:val="18"/>
        </w:numPr>
      </w:pPr>
      <w:bookmarkStart w:id="15" w:name="_Toc62200668"/>
      <w:r>
        <w:t>Term (Column O</w:t>
      </w:r>
      <w:r w:rsidR="00DF231F">
        <w:t>)</w:t>
      </w:r>
      <w:bookmarkEnd w:id="15"/>
    </w:p>
    <w:p w:rsidR="00DF231F" w:rsidRDefault="00DF231F" w:rsidP="00DF231F">
      <w:pPr>
        <w:pStyle w:val="ListParagraph"/>
        <w:numPr>
          <w:ilvl w:val="0"/>
          <w:numId w:val="151"/>
        </w:numPr>
      </w:pPr>
      <w:r>
        <w:t xml:space="preserve">Variable:  </w:t>
      </w:r>
      <w:proofErr w:type="spellStart"/>
      <w:r w:rsidRPr="00DF231F">
        <w:t>originalterm</w:t>
      </w:r>
      <w:proofErr w:type="spellEnd"/>
    </w:p>
    <w:p w:rsidR="00DF231F" w:rsidRDefault="00DF231F" w:rsidP="00DF231F">
      <w:pPr>
        <w:pStyle w:val="ListParagraph"/>
        <w:numPr>
          <w:ilvl w:val="0"/>
          <w:numId w:val="151"/>
        </w:numPr>
      </w:pPr>
      <w:r>
        <w:t>Publication: Yes</w:t>
      </w:r>
    </w:p>
    <w:p w:rsidR="00DF231F" w:rsidRPr="00DF231F" w:rsidRDefault="00DF231F" w:rsidP="00EB51E5">
      <w:pPr>
        <w:pStyle w:val="ListParagraph"/>
        <w:numPr>
          <w:ilvl w:val="0"/>
          <w:numId w:val="151"/>
        </w:numPr>
      </w:pPr>
      <w:r>
        <w:t xml:space="preserve">Data Cleansing: </w:t>
      </w:r>
      <w:r w:rsidR="00EB51E5" w:rsidRPr="00EB51E5">
        <w:t>Verify with the recipient for unusual and extreme values reported.</w:t>
      </w:r>
    </w:p>
    <w:p w:rsidR="006E3E4C" w:rsidRDefault="006E3E4C" w:rsidP="006E3E4C">
      <w:pPr>
        <w:pStyle w:val="Heading2"/>
        <w:numPr>
          <w:ilvl w:val="0"/>
          <w:numId w:val="18"/>
        </w:numPr>
      </w:pPr>
      <w:bookmarkStart w:id="16" w:name="_Toc62200669"/>
      <w:r w:rsidRPr="006E3E4C">
        <w:lastRenderedPageBreak/>
        <w:t>Guarantee</w:t>
      </w:r>
      <w:r w:rsidR="00EB51E5">
        <w:t xml:space="preserve"> by Third Party (Column P</w:t>
      </w:r>
      <w:r>
        <w:t>)</w:t>
      </w:r>
      <w:bookmarkEnd w:id="16"/>
    </w:p>
    <w:p w:rsidR="006E3E4C" w:rsidRDefault="006E3E4C" w:rsidP="006E3E4C">
      <w:pPr>
        <w:pStyle w:val="ListParagraph"/>
        <w:numPr>
          <w:ilvl w:val="0"/>
          <w:numId w:val="153"/>
        </w:numPr>
      </w:pPr>
      <w:r>
        <w:t xml:space="preserve">Variable:  </w:t>
      </w:r>
      <w:r w:rsidRPr="006E3E4C">
        <w:t>guarantee</w:t>
      </w:r>
    </w:p>
    <w:p w:rsidR="006E3E4C" w:rsidRDefault="006E3E4C" w:rsidP="006E3E4C">
      <w:pPr>
        <w:pStyle w:val="ListParagraph"/>
        <w:numPr>
          <w:ilvl w:val="0"/>
          <w:numId w:val="153"/>
        </w:numPr>
      </w:pPr>
      <w:r>
        <w:t>Publication: Yes</w:t>
      </w:r>
    </w:p>
    <w:p w:rsidR="006E3E4C" w:rsidRPr="006E3E4C" w:rsidRDefault="006E3E4C" w:rsidP="006E3E4C">
      <w:pPr>
        <w:pStyle w:val="ListParagraph"/>
        <w:numPr>
          <w:ilvl w:val="0"/>
          <w:numId w:val="153"/>
        </w:numPr>
      </w:pPr>
      <w:r>
        <w:t xml:space="preserve">Data Cleansing: </w:t>
      </w:r>
      <w:r w:rsidR="00EB51E5">
        <w:t>No</w:t>
      </w:r>
    </w:p>
    <w:p w:rsidR="003B5538" w:rsidRDefault="003B5538" w:rsidP="003B5538">
      <w:pPr>
        <w:pStyle w:val="Heading2"/>
        <w:numPr>
          <w:ilvl w:val="0"/>
          <w:numId w:val="18"/>
        </w:numPr>
      </w:pPr>
      <w:bookmarkStart w:id="17" w:name="_Toc62200670"/>
      <w:r w:rsidRPr="003B5538">
        <w:t>Forgivable Loan</w:t>
      </w:r>
      <w:r w:rsidR="003750A2">
        <w:t xml:space="preserve"> (Column Q</w:t>
      </w:r>
      <w:r>
        <w:t>)</w:t>
      </w:r>
      <w:bookmarkEnd w:id="17"/>
    </w:p>
    <w:p w:rsidR="003B5538" w:rsidRDefault="003B5538" w:rsidP="003B5538">
      <w:pPr>
        <w:pStyle w:val="ListParagraph"/>
        <w:numPr>
          <w:ilvl w:val="0"/>
          <w:numId w:val="158"/>
        </w:numPr>
      </w:pPr>
      <w:r>
        <w:t xml:space="preserve">Variable:  </w:t>
      </w:r>
      <w:proofErr w:type="spellStart"/>
      <w:r w:rsidRPr="003B5538">
        <w:t>forgivableloan</w:t>
      </w:r>
      <w:proofErr w:type="spellEnd"/>
    </w:p>
    <w:p w:rsidR="003B5538" w:rsidRDefault="00073D8A" w:rsidP="003B5538">
      <w:pPr>
        <w:pStyle w:val="ListParagraph"/>
        <w:numPr>
          <w:ilvl w:val="0"/>
          <w:numId w:val="158"/>
        </w:numPr>
      </w:pPr>
      <w:r>
        <w:t>Publication: Yes</w:t>
      </w:r>
    </w:p>
    <w:p w:rsidR="003B5538" w:rsidRDefault="003B5538" w:rsidP="00363BEA">
      <w:pPr>
        <w:pStyle w:val="ListParagraph"/>
        <w:numPr>
          <w:ilvl w:val="0"/>
          <w:numId w:val="158"/>
        </w:numPr>
      </w:pPr>
      <w:r>
        <w:t xml:space="preserve">Data Cleansing: </w:t>
      </w:r>
      <w:r w:rsidR="003750A2">
        <w:t xml:space="preserve"> No</w:t>
      </w:r>
    </w:p>
    <w:p w:rsidR="003750A2" w:rsidRDefault="003750A2" w:rsidP="003750A2">
      <w:pPr>
        <w:pStyle w:val="Heading2"/>
        <w:numPr>
          <w:ilvl w:val="0"/>
          <w:numId w:val="18"/>
        </w:numPr>
      </w:pPr>
      <w:bookmarkStart w:id="18" w:name="_Toc62200671"/>
      <w:r>
        <w:t>FA Program Type (Column R)</w:t>
      </w:r>
      <w:bookmarkEnd w:id="18"/>
    </w:p>
    <w:p w:rsidR="003750A2" w:rsidRDefault="003750A2" w:rsidP="003750A2">
      <w:pPr>
        <w:pStyle w:val="ListParagraph"/>
        <w:numPr>
          <w:ilvl w:val="0"/>
          <w:numId w:val="139"/>
        </w:numPr>
      </w:pPr>
      <w:r>
        <w:t xml:space="preserve">Variable:  </w:t>
      </w:r>
      <w:proofErr w:type="spellStart"/>
      <w:r w:rsidRPr="003750A2">
        <w:t>faprogramtype</w:t>
      </w:r>
      <w:proofErr w:type="spellEnd"/>
    </w:p>
    <w:p w:rsidR="003750A2" w:rsidRDefault="003750A2" w:rsidP="003750A2">
      <w:pPr>
        <w:pStyle w:val="ListParagraph"/>
        <w:numPr>
          <w:ilvl w:val="0"/>
          <w:numId w:val="139"/>
        </w:numPr>
      </w:pPr>
      <w:r>
        <w:t>Publication: No</w:t>
      </w:r>
    </w:p>
    <w:p w:rsidR="003750A2" w:rsidRDefault="003750A2" w:rsidP="003750A2">
      <w:pPr>
        <w:pStyle w:val="ListParagraph"/>
        <w:numPr>
          <w:ilvl w:val="0"/>
          <w:numId w:val="139"/>
        </w:numPr>
      </w:pPr>
      <w:r>
        <w:t>Data Cleansing: No</w:t>
      </w:r>
    </w:p>
    <w:p w:rsidR="00EB51E5" w:rsidRDefault="00EB51E5" w:rsidP="00EB51E5">
      <w:pPr>
        <w:pStyle w:val="Heading2"/>
        <w:numPr>
          <w:ilvl w:val="0"/>
          <w:numId w:val="18"/>
        </w:numPr>
      </w:pPr>
      <w:bookmarkStart w:id="19" w:name="_Toc62200672"/>
      <w:r w:rsidRPr="00F30E93">
        <w:t>Client ID</w:t>
      </w:r>
      <w:r w:rsidR="003750A2">
        <w:t xml:space="preserve"> (Column S</w:t>
      </w:r>
      <w:r>
        <w:t>)</w:t>
      </w:r>
      <w:bookmarkEnd w:id="19"/>
    </w:p>
    <w:p w:rsidR="00EB51E5" w:rsidRDefault="00EB51E5" w:rsidP="00EB51E5">
      <w:pPr>
        <w:pStyle w:val="ListParagraph"/>
        <w:numPr>
          <w:ilvl w:val="0"/>
          <w:numId w:val="139"/>
        </w:numPr>
      </w:pPr>
      <w:r>
        <w:t xml:space="preserve">Variable:  </w:t>
      </w:r>
      <w:proofErr w:type="spellStart"/>
      <w:r w:rsidRPr="00F30E93">
        <w:t>clientid</w:t>
      </w:r>
      <w:proofErr w:type="spellEnd"/>
    </w:p>
    <w:p w:rsidR="00EB51E5" w:rsidRDefault="00EB51E5" w:rsidP="00EB51E5">
      <w:pPr>
        <w:pStyle w:val="ListParagraph"/>
        <w:numPr>
          <w:ilvl w:val="0"/>
          <w:numId w:val="139"/>
        </w:numPr>
      </w:pPr>
      <w:r>
        <w:t>Publication: No</w:t>
      </w:r>
    </w:p>
    <w:p w:rsidR="00EB51E5" w:rsidRPr="00F30E93" w:rsidRDefault="00EB51E5" w:rsidP="00EB51E5">
      <w:pPr>
        <w:pStyle w:val="ListParagraph"/>
        <w:numPr>
          <w:ilvl w:val="0"/>
          <w:numId w:val="139"/>
        </w:numPr>
      </w:pPr>
      <w:r>
        <w:t>Data Cleansing: Lower case the variable, remove all blanks, remove</w:t>
      </w:r>
      <w:r w:rsidR="004E663C">
        <w:t xml:space="preserve"> commas and apostrophes.  </w:t>
      </w:r>
      <w:r>
        <w:t xml:space="preserve">Replace with </w:t>
      </w:r>
      <w:r w:rsidRPr="003E481D">
        <w:t>Originator Transaction ID</w:t>
      </w:r>
      <w:r w:rsidR="003750A2">
        <w:t xml:space="preserve"> (Column B</w:t>
      </w:r>
      <w:r>
        <w:t>) if missing.</w:t>
      </w:r>
    </w:p>
    <w:p w:rsidR="00EB51E5" w:rsidRDefault="00EB51E5" w:rsidP="00EB51E5">
      <w:pPr>
        <w:pStyle w:val="Heading2"/>
        <w:numPr>
          <w:ilvl w:val="0"/>
          <w:numId w:val="18"/>
        </w:numPr>
      </w:pPr>
      <w:bookmarkStart w:id="20" w:name="_Toc62200673"/>
      <w:r w:rsidRPr="001D3630">
        <w:t>Investee</w:t>
      </w:r>
      <w:r w:rsidR="003750A2">
        <w:t>/Borrower</w:t>
      </w:r>
      <w:r w:rsidRPr="001D3630">
        <w:t xml:space="preserve"> Type</w:t>
      </w:r>
      <w:r w:rsidR="003750A2">
        <w:t xml:space="preserve"> (Column T</w:t>
      </w:r>
      <w:r>
        <w:t>)</w:t>
      </w:r>
      <w:bookmarkEnd w:id="20"/>
    </w:p>
    <w:p w:rsidR="00EB51E5" w:rsidRDefault="00EB51E5" w:rsidP="00EB51E5">
      <w:pPr>
        <w:pStyle w:val="ListParagraph"/>
        <w:numPr>
          <w:ilvl w:val="0"/>
          <w:numId w:val="140"/>
        </w:numPr>
      </w:pPr>
      <w:r>
        <w:t xml:space="preserve">Variable:  </w:t>
      </w:r>
      <w:proofErr w:type="spellStart"/>
      <w:r w:rsidRPr="00A37428">
        <w:t>investeetype</w:t>
      </w:r>
      <w:proofErr w:type="spellEnd"/>
    </w:p>
    <w:p w:rsidR="003750A2" w:rsidRDefault="00EB51E5" w:rsidP="00EB51E5">
      <w:pPr>
        <w:pStyle w:val="ListParagraph"/>
        <w:numPr>
          <w:ilvl w:val="0"/>
          <w:numId w:val="140"/>
        </w:numPr>
      </w:pPr>
      <w:r>
        <w:t>Publication: Yes</w:t>
      </w:r>
    </w:p>
    <w:p w:rsidR="0082635F" w:rsidRPr="009D5EFF" w:rsidRDefault="00EB51E5" w:rsidP="003750A2">
      <w:pPr>
        <w:pStyle w:val="ListParagraph"/>
        <w:numPr>
          <w:ilvl w:val="0"/>
          <w:numId w:val="140"/>
        </w:numPr>
      </w:pPr>
      <w:r>
        <w:t xml:space="preserve">Data Cleansing: </w:t>
      </w:r>
      <w:r w:rsidR="003750A2">
        <w:t>No</w:t>
      </w:r>
    </w:p>
    <w:p w:rsidR="009D5EFF" w:rsidRDefault="009D5EFF" w:rsidP="009D5EFF">
      <w:pPr>
        <w:pStyle w:val="Heading2"/>
        <w:numPr>
          <w:ilvl w:val="0"/>
          <w:numId w:val="18"/>
        </w:numPr>
      </w:pPr>
      <w:bookmarkStart w:id="21" w:name="_Toc62200674"/>
      <w:r w:rsidRPr="009D5EFF">
        <w:t>NAICS</w:t>
      </w:r>
      <w:r w:rsidR="009F3135">
        <w:t xml:space="preserve"> (Colum</w:t>
      </w:r>
      <w:r w:rsidR="003750A2">
        <w:t>n U</w:t>
      </w:r>
      <w:r>
        <w:t>)</w:t>
      </w:r>
      <w:bookmarkEnd w:id="21"/>
    </w:p>
    <w:p w:rsidR="009D5EFF" w:rsidRDefault="009D5EFF" w:rsidP="009D5EFF">
      <w:pPr>
        <w:pStyle w:val="ListParagraph"/>
        <w:numPr>
          <w:ilvl w:val="0"/>
          <w:numId w:val="177"/>
        </w:numPr>
      </w:pPr>
      <w:r>
        <w:t xml:space="preserve">Variable:  </w:t>
      </w:r>
      <w:proofErr w:type="spellStart"/>
      <w:r w:rsidRPr="009D5EFF">
        <w:t>naicscode</w:t>
      </w:r>
      <w:proofErr w:type="spellEnd"/>
    </w:p>
    <w:p w:rsidR="009D5EFF" w:rsidRDefault="003A6DE9" w:rsidP="009D5EFF">
      <w:pPr>
        <w:pStyle w:val="ListParagraph"/>
        <w:numPr>
          <w:ilvl w:val="0"/>
          <w:numId w:val="177"/>
        </w:numPr>
      </w:pPr>
      <w:r>
        <w:t>Publication: Yes</w:t>
      </w:r>
    </w:p>
    <w:p w:rsidR="009D5EFF" w:rsidRPr="009D5EFF" w:rsidRDefault="009D5EFF" w:rsidP="003F3619">
      <w:pPr>
        <w:pStyle w:val="ListParagraph"/>
        <w:numPr>
          <w:ilvl w:val="0"/>
          <w:numId w:val="177"/>
        </w:numPr>
      </w:pPr>
      <w:r>
        <w:t xml:space="preserve">Data Cleansing: </w:t>
      </w:r>
      <w:r w:rsidR="003750A2">
        <w:t>No</w:t>
      </w:r>
    </w:p>
    <w:p w:rsidR="004D6A5D" w:rsidRDefault="004D6A5D" w:rsidP="004D6A5D">
      <w:pPr>
        <w:pStyle w:val="Heading2"/>
        <w:numPr>
          <w:ilvl w:val="0"/>
          <w:numId w:val="18"/>
        </w:numPr>
      </w:pPr>
      <w:bookmarkStart w:id="22" w:name="_Toc62200675"/>
      <w:r w:rsidRPr="004D6A5D">
        <w:t>Date Business Established</w:t>
      </w:r>
      <w:r w:rsidR="003750A2">
        <w:t xml:space="preserve"> (Column V</w:t>
      </w:r>
      <w:r w:rsidR="002F5208">
        <w:t>)</w:t>
      </w:r>
      <w:bookmarkEnd w:id="22"/>
    </w:p>
    <w:p w:rsidR="002F5208" w:rsidRDefault="002F5208" w:rsidP="002F5208">
      <w:pPr>
        <w:pStyle w:val="ListParagraph"/>
        <w:numPr>
          <w:ilvl w:val="0"/>
          <w:numId w:val="178"/>
        </w:numPr>
      </w:pPr>
      <w:r>
        <w:t xml:space="preserve">Variable:  </w:t>
      </w:r>
      <w:proofErr w:type="spellStart"/>
      <w:r w:rsidRPr="002F5208">
        <w:t>datebusinessestablished</w:t>
      </w:r>
      <w:proofErr w:type="spellEnd"/>
    </w:p>
    <w:p w:rsidR="002F5208" w:rsidRDefault="003A6DE9" w:rsidP="002F5208">
      <w:pPr>
        <w:pStyle w:val="ListParagraph"/>
        <w:numPr>
          <w:ilvl w:val="0"/>
          <w:numId w:val="178"/>
        </w:numPr>
      </w:pPr>
      <w:r>
        <w:t>Publication: Yes</w:t>
      </w:r>
    </w:p>
    <w:p w:rsidR="002F5208" w:rsidRPr="002F5208" w:rsidRDefault="00AF75CD" w:rsidP="003D71C8">
      <w:pPr>
        <w:pStyle w:val="ListParagraph"/>
        <w:numPr>
          <w:ilvl w:val="0"/>
          <w:numId w:val="178"/>
        </w:numPr>
      </w:pPr>
      <w:r>
        <w:t>Da</w:t>
      </w:r>
      <w:r w:rsidR="003A6DE9">
        <w:t xml:space="preserve">ta Cleansing: </w:t>
      </w:r>
      <w:r w:rsidR="003D71C8" w:rsidRPr="003D71C8">
        <w:t>Verify with the recipient for unusual and extreme values reported.</w:t>
      </w:r>
      <w:r>
        <w:t xml:space="preserve"> </w:t>
      </w:r>
    </w:p>
    <w:p w:rsidR="002F5208" w:rsidRDefault="002F5208" w:rsidP="002F5208">
      <w:pPr>
        <w:pStyle w:val="Heading2"/>
        <w:numPr>
          <w:ilvl w:val="0"/>
          <w:numId w:val="18"/>
        </w:numPr>
      </w:pPr>
      <w:bookmarkStart w:id="23" w:name="_Toc62200676"/>
      <w:r w:rsidRPr="002F5208">
        <w:t>Entity Structure</w:t>
      </w:r>
      <w:r w:rsidR="003D71C8">
        <w:t xml:space="preserve"> (Column W</w:t>
      </w:r>
      <w:r>
        <w:t>)</w:t>
      </w:r>
      <w:bookmarkEnd w:id="23"/>
    </w:p>
    <w:p w:rsidR="002F5208" w:rsidRDefault="002F5208" w:rsidP="002F5208">
      <w:pPr>
        <w:pStyle w:val="ListParagraph"/>
        <w:numPr>
          <w:ilvl w:val="0"/>
          <w:numId w:val="179"/>
        </w:numPr>
      </w:pPr>
      <w:r>
        <w:t xml:space="preserve">Variable:  </w:t>
      </w:r>
      <w:proofErr w:type="spellStart"/>
      <w:r w:rsidRPr="002F5208">
        <w:t>entitystructure</w:t>
      </w:r>
      <w:proofErr w:type="spellEnd"/>
    </w:p>
    <w:p w:rsidR="002F5208" w:rsidRDefault="003A6DE9" w:rsidP="002F5208">
      <w:pPr>
        <w:pStyle w:val="ListParagraph"/>
        <w:numPr>
          <w:ilvl w:val="0"/>
          <w:numId w:val="179"/>
        </w:numPr>
      </w:pPr>
      <w:r>
        <w:t>Publication: Yes</w:t>
      </w:r>
    </w:p>
    <w:p w:rsidR="002F5208" w:rsidRPr="002F5208" w:rsidRDefault="002F5208" w:rsidP="00AF75CD">
      <w:pPr>
        <w:pStyle w:val="ListParagraph"/>
        <w:numPr>
          <w:ilvl w:val="0"/>
          <w:numId w:val="179"/>
        </w:numPr>
      </w:pPr>
      <w:r>
        <w:t xml:space="preserve">Data Cleansing: </w:t>
      </w:r>
      <w:r w:rsidR="003D71C8">
        <w:t>No</w:t>
      </w:r>
    </w:p>
    <w:p w:rsidR="003C6A19" w:rsidRDefault="003C6A19" w:rsidP="003C6A19">
      <w:pPr>
        <w:pStyle w:val="Heading2"/>
        <w:numPr>
          <w:ilvl w:val="0"/>
          <w:numId w:val="18"/>
        </w:numPr>
      </w:pPr>
      <w:bookmarkStart w:id="24" w:name="_Toc62200677"/>
      <w:r w:rsidRPr="003C6A19">
        <w:lastRenderedPageBreak/>
        <w:t>Minority Owned or Controlled</w:t>
      </w:r>
      <w:r w:rsidR="003D71C8">
        <w:t xml:space="preserve"> (Column X</w:t>
      </w:r>
      <w:r>
        <w:t>)</w:t>
      </w:r>
      <w:bookmarkEnd w:id="24"/>
    </w:p>
    <w:p w:rsidR="003C6A19" w:rsidRDefault="003C6A19" w:rsidP="003C6A19">
      <w:pPr>
        <w:pStyle w:val="ListParagraph"/>
        <w:numPr>
          <w:ilvl w:val="0"/>
          <w:numId w:val="180"/>
        </w:numPr>
      </w:pPr>
      <w:r>
        <w:t xml:space="preserve">Variable:  </w:t>
      </w:r>
      <w:proofErr w:type="spellStart"/>
      <w:r w:rsidRPr="003C6A19">
        <w:t>minorityownedorcontrolled</w:t>
      </w:r>
      <w:proofErr w:type="spellEnd"/>
    </w:p>
    <w:p w:rsidR="003C6A19" w:rsidRDefault="009659D3" w:rsidP="003C6A19">
      <w:pPr>
        <w:pStyle w:val="ListParagraph"/>
        <w:numPr>
          <w:ilvl w:val="0"/>
          <w:numId w:val="180"/>
        </w:numPr>
      </w:pPr>
      <w:r>
        <w:t>Publication: Yes</w:t>
      </w:r>
    </w:p>
    <w:p w:rsidR="003C6A19" w:rsidRPr="003C6A19" w:rsidRDefault="003C6A19" w:rsidP="001100A3">
      <w:pPr>
        <w:pStyle w:val="ListParagraph"/>
        <w:numPr>
          <w:ilvl w:val="0"/>
          <w:numId w:val="180"/>
        </w:numPr>
      </w:pPr>
      <w:r>
        <w:t xml:space="preserve">Data Cleansing: </w:t>
      </w:r>
      <w:r w:rsidR="003D71C8">
        <w:t>Change</w:t>
      </w:r>
      <w:r w:rsidR="001100A3" w:rsidRPr="001100A3">
        <w:t xml:space="preserve"> from “YES” to “NO” if either controlled or owned by non-</w:t>
      </w:r>
      <w:proofErr w:type="spellStart"/>
      <w:r w:rsidR="001100A3" w:rsidRPr="001100A3">
        <w:t>hispanic</w:t>
      </w:r>
      <w:proofErr w:type="spellEnd"/>
      <w:r w:rsidR="001100A3" w:rsidRPr="001100A3">
        <w:t xml:space="preserve"> white and from “NO” to “YES” if neither controlled nor owned by non-</w:t>
      </w:r>
      <w:proofErr w:type="spellStart"/>
      <w:r w:rsidR="001100A3" w:rsidRPr="001100A3">
        <w:t>hispanic</w:t>
      </w:r>
      <w:proofErr w:type="spellEnd"/>
      <w:r w:rsidR="001100A3" w:rsidRPr="001100A3">
        <w:t xml:space="preserve"> white</w:t>
      </w:r>
      <w:r w:rsidR="001100A3">
        <w:t>.  [</w:t>
      </w:r>
      <w:r w:rsidR="003D71C8">
        <w:t>Cross-check with Race (Column AC) and Hispanic Origin (Column AD</w:t>
      </w:r>
      <w:r w:rsidR="001100A3">
        <w:t>)]</w:t>
      </w:r>
      <w:r w:rsidR="001100A3" w:rsidRPr="001100A3">
        <w:t xml:space="preserve">  </w:t>
      </w:r>
    </w:p>
    <w:p w:rsidR="003B29D9" w:rsidRDefault="003B29D9" w:rsidP="003B29D9">
      <w:pPr>
        <w:pStyle w:val="Heading2"/>
        <w:numPr>
          <w:ilvl w:val="0"/>
          <w:numId w:val="18"/>
        </w:numPr>
      </w:pPr>
      <w:bookmarkStart w:id="25" w:name="_Toc62200678"/>
      <w:r w:rsidRPr="003B29D9">
        <w:t>Women Owned or Controlled</w:t>
      </w:r>
      <w:r w:rsidR="003E5977">
        <w:t xml:space="preserve"> (Column Y</w:t>
      </w:r>
      <w:r>
        <w:t>)</w:t>
      </w:r>
      <w:bookmarkEnd w:id="25"/>
    </w:p>
    <w:p w:rsidR="003B29D9" w:rsidRDefault="003B29D9" w:rsidP="003B29D9">
      <w:pPr>
        <w:pStyle w:val="ListParagraph"/>
        <w:numPr>
          <w:ilvl w:val="0"/>
          <w:numId w:val="181"/>
        </w:numPr>
      </w:pPr>
      <w:r>
        <w:t xml:space="preserve">Variable:  </w:t>
      </w:r>
      <w:proofErr w:type="spellStart"/>
      <w:r w:rsidRPr="003B29D9">
        <w:t>womenownedorcontrolled</w:t>
      </w:r>
      <w:proofErr w:type="spellEnd"/>
    </w:p>
    <w:p w:rsidR="003B29D9" w:rsidRDefault="00832328" w:rsidP="003B29D9">
      <w:pPr>
        <w:pStyle w:val="ListParagraph"/>
        <w:numPr>
          <w:ilvl w:val="0"/>
          <w:numId w:val="181"/>
        </w:numPr>
      </w:pPr>
      <w:r>
        <w:t>Publication: Yes</w:t>
      </w:r>
    </w:p>
    <w:p w:rsidR="003B29D9" w:rsidRPr="003B29D9" w:rsidRDefault="003B29D9" w:rsidP="001100A3">
      <w:pPr>
        <w:pStyle w:val="ListParagraph"/>
        <w:numPr>
          <w:ilvl w:val="0"/>
          <w:numId w:val="181"/>
        </w:numPr>
      </w:pPr>
      <w:r>
        <w:t xml:space="preserve">Data Cleansing: </w:t>
      </w:r>
      <w:r w:rsidR="003E5977">
        <w:t>Change</w:t>
      </w:r>
      <w:r w:rsidR="001100A3" w:rsidRPr="001100A3">
        <w:t xml:space="preserve"> from “YES” to “NO” if either controlled or owned by male and from “NO” to “YES” if either controlled or owned by female.  </w:t>
      </w:r>
      <w:r w:rsidR="001100A3">
        <w:t>[Cr</w:t>
      </w:r>
      <w:r w:rsidR="003E5977">
        <w:t>oss-check with Gender (Column AB</w:t>
      </w:r>
      <w:r w:rsidR="001100A3" w:rsidRPr="001100A3">
        <w:t>)]</w:t>
      </w:r>
    </w:p>
    <w:p w:rsidR="003B29D9" w:rsidRDefault="003B29D9" w:rsidP="003B29D9">
      <w:pPr>
        <w:pStyle w:val="Heading2"/>
        <w:numPr>
          <w:ilvl w:val="0"/>
          <w:numId w:val="18"/>
        </w:numPr>
      </w:pPr>
      <w:bookmarkStart w:id="26" w:name="_Toc62200679"/>
      <w:r w:rsidRPr="003B29D9">
        <w:t>Low-Income Owned or Controlled</w:t>
      </w:r>
      <w:r w:rsidR="003E5977">
        <w:t xml:space="preserve"> (Z</w:t>
      </w:r>
      <w:r>
        <w:t>)</w:t>
      </w:r>
      <w:bookmarkEnd w:id="26"/>
    </w:p>
    <w:p w:rsidR="003B29D9" w:rsidRDefault="003B29D9" w:rsidP="003B29D9">
      <w:pPr>
        <w:pStyle w:val="ListParagraph"/>
        <w:numPr>
          <w:ilvl w:val="0"/>
          <w:numId w:val="182"/>
        </w:numPr>
      </w:pPr>
      <w:r>
        <w:t xml:space="preserve">Variable:  </w:t>
      </w:r>
      <w:proofErr w:type="spellStart"/>
      <w:r w:rsidRPr="003B29D9">
        <w:t>lowincomeownedorcontrolled</w:t>
      </w:r>
      <w:proofErr w:type="spellEnd"/>
    </w:p>
    <w:p w:rsidR="003B29D9" w:rsidRDefault="001100A3" w:rsidP="003B29D9">
      <w:pPr>
        <w:pStyle w:val="ListParagraph"/>
        <w:numPr>
          <w:ilvl w:val="0"/>
          <w:numId w:val="182"/>
        </w:numPr>
      </w:pPr>
      <w:r>
        <w:t>Publication: Yes</w:t>
      </w:r>
    </w:p>
    <w:p w:rsidR="00BC68C6" w:rsidRPr="00BC68C6" w:rsidRDefault="003B29D9" w:rsidP="003E5977">
      <w:pPr>
        <w:pStyle w:val="ListParagraph"/>
        <w:numPr>
          <w:ilvl w:val="0"/>
          <w:numId w:val="182"/>
        </w:numPr>
      </w:pPr>
      <w:r>
        <w:t xml:space="preserve">Data Cleansing: </w:t>
      </w:r>
      <w:r w:rsidR="003E5977">
        <w:t>Change</w:t>
      </w:r>
      <w:r w:rsidR="001100A3" w:rsidRPr="001100A3">
        <w:t xml:space="preserve"> from “YES” to “NO” if </w:t>
      </w:r>
      <w:r w:rsidR="001100A3">
        <w:t>n</w:t>
      </w:r>
      <w:r w:rsidR="001100A3" w:rsidRPr="001100A3">
        <w:t xml:space="preserve">either controlled </w:t>
      </w:r>
      <w:r w:rsidR="001100A3">
        <w:t>nor owned by low-income individuals</w:t>
      </w:r>
      <w:r w:rsidR="001100A3" w:rsidRPr="001100A3">
        <w:t xml:space="preserve"> and from “NO” to “YES” if eith</w:t>
      </w:r>
      <w:r w:rsidR="001100A3">
        <w:t>er controlled or owned by low-income individuals</w:t>
      </w:r>
      <w:r w:rsidR="001100A3" w:rsidRPr="001100A3">
        <w:t xml:space="preserve">.  </w:t>
      </w:r>
      <w:r w:rsidR="001100A3">
        <w:t>[Cross-check w</w:t>
      </w:r>
      <w:r w:rsidR="003E5977">
        <w:t>ith Low-Income Status (Column AI</w:t>
      </w:r>
      <w:r w:rsidR="001100A3" w:rsidRPr="001100A3">
        <w:t>)]</w:t>
      </w:r>
    </w:p>
    <w:p w:rsidR="003E5977" w:rsidRDefault="003E5977" w:rsidP="003E5977">
      <w:pPr>
        <w:pStyle w:val="Heading2"/>
        <w:numPr>
          <w:ilvl w:val="0"/>
          <w:numId w:val="18"/>
        </w:numPr>
      </w:pPr>
      <w:bookmarkStart w:id="27" w:name="_Toc62200680"/>
      <w:r w:rsidRPr="00BB5CC0">
        <w:t>Credit Score</w:t>
      </w:r>
      <w:r>
        <w:t xml:space="preserve"> (Column AA)</w:t>
      </w:r>
      <w:bookmarkEnd w:id="27"/>
    </w:p>
    <w:p w:rsidR="003E5977" w:rsidRDefault="003E5977" w:rsidP="003E5977">
      <w:pPr>
        <w:pStyle w:val="ListParagraph"/>
        <w:numPr>
          <w:ilvl w:val="0"/>
          <w:numId w:val="202"/>
        </w:numPr>
      </w:pPr>
      <w:r>
        <w:t xml:space="preserve">Variable:  </w:t>
      </w:r>
      <w:proofErr w:type="spellStart"/>
      <w:r w:rsidRPr="00BB5CC0">
        <w:t>creditscore</w:t>
      </w:r>
      <w:proofErr w:type="spellEnd"/>
    </w:p>
    <w:p w:rsidR="003E5977" w:rsidRDefault="003E5977" w:rsidP="003E5977">
      <w:pPr>
        <w:pStyle w:val="ListParagraph"/>
        <w:numPr>
          <w:ilvl w:val="0"/>
          <w:numId w:val="202"/>
        </w:numPr>
      </w:pPr>
      <w:r>
        <w:t>Publication: No</w:t>
      </w:r>
    </w:p>
    <w:p w:rsidR="003E5977" w:rsidRPr="00BB5CC0" w:rsidRDefault="003E5977" w:rsidP="003E5977">
      <w:pPr>
        <w:pStyle w:val="ListParagraph"/>
        <w:numPr>
          <w:ilvl w:val="0"/>
          <w:numId w:val="202"/>
        </w:numPr>
      </w:pPr>
      <w:r>
        <w:t>Data Cleansing: Treat as missing if the score is outside of the FICO 300-850 range.</w:t>
      </w:r>
    </w:p>
    <w:p w:rsidR="003E5977" w:rsidRDefault="003E5977" w:rsidP="003E5977">
      <w:pPr>
        <w:pStyle w:val="Heading2"/>
        <w:numPr>
          <w:ilvl w:val="0"/>
          <w:numId w:val="18"/>
        </w:numPr>
      </w:pPr>
      <w:bookmarkStart w:id="28" w:name="_Toc62200681"/>
      <w:r w:rsidRPr="00461231">
        <w:t>Gender</w:t>
      </w:r>
      <w:r w:rsidR="000406F1">
        <w:t xml:space="preserve"> (Column AB</w:t>
      </w:r>
      <w:r>
        <w:t>)</w:t>
      </w:r>
      <w:bookmarkEnd w:id="28"/>
    </w:p>
    <w:p w:rsidR="003E5977" w:rsidRDefault="003E5977" w:rsidP="003E5977">
      <w:pPr>
        <w:pStyle w:val="ListParagraph"/>
        <w:numPr>
          <w:ilvl w:val="0"/>
          <w:numId w:val="203"/>
        </w:numPr>
      </w:pPr>
      <w:r>
        <w:t xml:space="preserve">Variable:  </w:t>
      </w:r>
      <w:r w:rsidRPr="00461231">
        <w:t>gender</w:t>
      </w:r>
    </w:p>
    <w:p w:rsidR="003E5977" w:rsidRDefault="003E5977" w:rsidP="003E5977">
      <w:pPr>
        <w:pStyle w:val="ListParagraph"/>
        <w:numPr>
          <w:ilvl w:val="0"/>
          <w:numId w:val="203"/>
        </w:numPr>
      </w:pPr>
      <w:r>
        <w:t>Publication: Yes</w:t>
      </w:r>
    </w:p>
    <w:p w:rsidR="003E5977" w:rsidRPr="00461231" w:rsidRDefault="003E5977" w:rsidP="003E5977">
      <w:pPr>
        <w:pStyle w:val="ListParagraph"/>
        <w:numPr>
          <w:ilvl w:val="0"/>
          <w:numId w:val="203"/>
        </w:numPr>
      </w:pPr>
      <w:r>
        <w:t xml:space="preserve">Data Cleansing: </w:t>
      </w:r>
      <w:r w:rsidR="000406F1">
        <w:t>No</w:t>
      </w:r>
    </w:p>
    <w:p w:rsidR="003E5977" w:rsidRDefault="003E5977" w:rsidP="003E5977">
      <w:pPr>
        <w:pStyle w:val="Heading2"/>
        <w:numPr>
          <w:ilvl w:val="0"/>
          <w:numId w:val="18"/>
        </w:numPr>
      </w:pPr>
      <w:bookmarkStart w:id="29" w:name="_Toc62200682"/>
      <w:r w:rsidRPr="00461231">
        <w:t>Race</w:t>
      </w:r>
      <w:r w:rsidR="00B8201C">
        <w:t xml:space="preserve"> (Column AC</w:t>
      </w:r>
      <w:r>
        <w:t>)</w:t>
      </w:r>
      <w:bookmarkEnd w:id="29"/>
    </w:p>
    <w:p w:rsidR="003E5977" w:rsidRDefault="003E5977" w:rsidP="003E5977">
      <w:pPr>
        <w:pStyle w:val="ListParagraph"/>
        <w:numPr>
          <w:ilvl w:val="0"/>
          <w:numId w:val="204"/>
        </w:numPr>
      </w:pPr>
      <w:r>
        <w:t xml:space="preserve">Variable:  </w:t>
      </w:r>
      <w:r w:rsidRPr="00461231">
        <w:t>race</w:t>
      </w:r>
    </w:p>
    <w:p w:rsidR="003E5977" w:rsidRDefault="003E5977" w:rsidP="003E5977">
      <w:pPr>
        <w:pStyle w:val="ListParagraph"/>
        <w:numPr>
          <w:ilvl w:val="0"/>
          <w:numId w:val="204"/>
        </w:numPr>
      </w:pPr>
      <w:r>
        <w:t>Publication: Yes</w:t>
      </w:r>
    </w:p>
    <w:p w:rsidR="003E5977" w:rsidRPr="00461231" w:rsidRDefault="00B8201C" w:rsidP="003E5977">
      <w:pPr>
        <w:pStyle w:val="ListParagraph"/>
        <w:numPr>
          <w:ilvl w:val="0"/>
          <w:numId w:val="204"/>
        </w:numPr>
      </w:pPr>
      <w:r>
        <w:t>Data Cleansing: No</w:t>
      </w:r>
    </w:p>
    <w:p w:rsidR="003E5977" w:rsidRDefault="003E5977" w:rsidP="003E5977">
      <w:pPr>
        <w:pStyle w:val="Heading2"/>
        <w:numPr>
          <w:ilvl w:val="0"/>
          <w:numId w:val="18"/>
        </w:numPr>
      </w:pPr>
      <w:bookmarkStart w:id="30" w:name="_Toc62200683"/>
      <w:r w:rsidRPr="00461231">
        <w:t>Hispanic Origin</w:t>
      </w:r>
      <w:r w:rsidR="00132E24">
        <w:t xml:space="preserve"> (Column AD</w:t>
      </w:r>
      <w:r>
        <w:t>)</w:t>
      </w:r>
      <w:bookmarkEnd w:id="30"/>
    </w:p>
    <w:p w:rsidR="003E5977" w:rsidRDefault="003E5977" w:rsidP="003E5977">
      <w:pPr>
        <w:pStyle w:val="ListParagraph"/>
        <w:numPr>
          <w:ilvl w:val="0"/>
          <w:numId w:val="205"/>
        </w:numPr>
      </w:pPr>
      <w:r>
        <w:t xml:space="preserve">Variable:  </w:t>
      </w:r>
      <w:proofErr w:type="spellStart"/>
      <w:r w:rsidRPr="00461231">
        <w:t>hispanicorigin</w:t>
      </w:r>
      <w:proofErr w:type="spellEnd"/>
    </w:p>
    <w:p w:rsidR="003E5977" w:rsidRDefault="003E5977" w:rsidP="003E5977">
      <w:pPr>
        <w:pStyle w:val="ListParagraph"/>
        <w:numPr>
          <w:ilvl w:val="0"/>
          <w:numId w:val="205"/>
        </w:numPr>
      </w:pPr>
      <w:r>
        <w:t>Publication: Yes</w:t>
      </w:r>
    </w:p>
    <w:p w:rsidR="003E5977" w:rsidRPr="00461231" w:rsidRDefault="003E5977" w:rsidP="003E5977">
      <w:pPr>
        <w:pStyle w:val="ListParagraph"/>
        <w:numPr>
          <w:ilvl w:val="0"/>
          <w:numId w:val="205"/>
        </w:numPr>
      </w:pPr>
      <w:r>
        <w:t>Data Cl</w:t>
      </w:r>
      <w:r w:rsidR="00132E24">
        <w:t>eansing: No</w:t>
      </w:r>
    </w:p>
    <w:p w:rsidR="003E5977" w:rsidRDefault="003E5977" w:rsidP="003E5977">
      <w:pPr>
        <w:pStyle w:val="Heading2"/>
        <w:numPr>
          <w:ilvl w:val="0"/>
          <w:numId w:val="18"/>
        </w:numPr>
      </w:pPr>
      <w:bookmarkStart w:id="31" w:name="_Toc62200684"/>
      <w:r w:rsidRPr="004671A0">
        <w:lastRenderedPageBreak/>
        <w:t>Female-Headed Household</w:t>
      </w:r>
      <w:r w:rsidR="00132E24">
        <w:t xml:space="preserve"> (Column AE</w:t>
      </w:r>
      <w:r>
        <w:t>)</w:t>
      </w:r>
      <w:bookmarkEnd w:id="31"/>
    </w:p>
    <w:p w:rsidR="003E5977" w:rsidRDefault="003E5977" w:rsidP="003E5977">
      <w:pPr>
        <w:pStyle w:val="ListParagraph"/>
        <w:numPr>
          <w:ilvl w:val="0"/>
          <w:numId w:val="206"/>
        </w:numPr>
      </w:pPr>
      <w:r>
        <w:t xml:space="preserve">Variable:  </w:t>
      </w:r>
      <w:proofErr w:type="spellStart"/>
      <w:r w:rsidRPr="004671A0">
        <w:t>femaleheadedhousehold</w:t>
      </w:r>
      <w:proofErr w:type="spellEnd"/>
    </w:p>
    <w:p w:rsidR="003E5977" w:rsidRDefault="003E5977" w:rsidP="003E5977">
      <w:pPr>
        <w:pStyle w:val="ListParagraph"/>
        <w:numPr>
          <w:ilvl w:val="0"/>
          <w:numId w:val="206"/>
        </w:numPr>
      </w:pPr>
      <w:r>
        <w:t>Publication: Yes</w:t>
      </w:r>
    </w:p>
    <w:p w:rsidR="003E5977" w:rsidRPr="004671A0" w:rsidRDefault="003E5977" w:rsidP="003E5977">
      <w:pPr>
        <w:pStyle w:val="ListParagraph"/>
        <w:numPr>
          <w:ilvl w:val="0"/>
          <w:numId w:val="206"/>
        </w:numPr>
      </w:pPr>
      <w:r>
        <w:t xml:space="preserve">Data Cleansing: </w:t>
      </w:r>
      <w:r w:rsidR="00132E24">
        <w:t>Change</w:t>
      </w:r>
      <w:r w:rsidRPr="00906F79">
        <w:t xml:space="preserve"> from “YES” to “N</w:t>
      </w:r>
      <w:r>
        <w:t>O” if headed</w:t>
      </w:r>
      <w:r w:rsidRPr="00906F79">
        <w:t xml:space="preserve"> by mal</w:t>
      </w:r>
      <w:r>
        <w:t>e</w:t>
      </w:r>
      <w:r w:rsidRPr="00906F79">
        <w:t>.  [Cr</w:t>
      </w:r>
      <w:r w:rsidR="00132E24">
        <w:t>oss-check with Gender (Column AB</w:t>
      </w:r>
      <w:r w:rsidRPr="00906F79">
        <w:t>)]</w:t>
      </w:r>
    </w:p>
    <w:p w:rsidR="003E5977" w:rsidRDefault="003E5977" w:rsidP="003E5977">
      <w:pPr>
        <w:pStyle w:val="Heading2"/>
        <w:numPr>
          <w:ilvl w:val="0"/>
          <w:numId w:val="18"/>
        </w:numPr>
      </w:pPr>
      <w:bookmarkStart w:id="32" w:name="_Toc62200685"/>
      <w:r w:rsidRPr="004671A0">
        <w:t>First-Time Home</w:t>
      </w:r>
      <w:r w:rsidR="00132E24">
        <w:t xml:space="preserve"> B</w:t>
      </w:r>
      <w:r w:rsidRPr="004671A0">
        <w:t>uyer</w:t>
      </w:r>
      <w:r w:rsidR="00132E24">
        <w:t xml:space="preserve"> (Column AF</w:t>
      </w:r>
      <w:r>
        <w:t>)</w:t>
      </w:r>
      <w:bookmarkEnd w:id="32"/>
    </w:p>
    <w:p w:rsidR="003E5977" w:rsidRDefault="003E5977" w:rsidP="003E5977">
      <w:pPr>
        <w:pStyle w:val="ListParagraph"/>
        <w:numPr>
          <w:ilvl w:val="0"/>
          <w:numId w:val="207"/>
        </w:numPr>
      </w:pPr>
      <w:r>
        <w:t xml:space="preserve">Variable:  </w:t>
      </w:r>
      <w:proofErr w:type="spellStart"/>
      <w:r w:rsidRPr="004671A0">
        <w:t>firsttimehomebuyer</w:t>
      </w:r>
      <w:proofErr w:type="spellEnd"/>
    </w:p>
    <w:p w:rsidR="003E5977" w:rsidRDefault="003E5977" w:rsidP="003E5977">
      <w:pPr>
        <w:pStyle w:val="ListParagraph"/>
        <w:numPr>
          <w:ilvl w:val="0"/>
          <w:numId w:val="207"/>
        </w:numPr>
      </w:pPr>
      <w:r>
        <w:t>Publication: Yes</w:t>
      </w:r>
    </w:p>
    <w:p w:rsidR="003E5977" w:rsidRPr="004671A0" w:rsidRDefault="003E5977" w:rsidP="003E5977">
      <w:pPr>
        <w:pStyle w:val="ListParagraph"/>
        <w:numPr>
          <w:ilvl w:val="0"/>
          <w:numId w:val="207"/>
        </w:numPr>
      </w:pPr>
      <w:r>
        <w:t xml:space="preserve">Data Cleansing: </w:t>
      </w:r>
      <w:r w:rsidR="00132E24">
        <w:t>No</w:t>
      </w:r>
    </w:p>
    <w:p w:rsidR="003E5977" w:rsidRDefault="00132E24" w:rsidP="003E5977">
      <w:pPr>
        <w:pStyle w:val="Heading2"/>
        <w:numPr>
          <w:ilvl w:val="0"/>
          <w:numId w:val="18"/>
        </w:numPr>
      </w:pPr>
      <w:bookmarkStart w:id="33" w:name="_Toc62200686"/>
      <w:r>
        <w:t>Banked at T</w:t>
      </w:r>
      <w:r w:rsidR="003E5977" w:rsidRPr="004671A0">
        <w:t>ime of Intake</w:t>
      </w:r>
      <w:r>
        <w:t xml:space="preserve"> (Column AG</w:t>
      </w:r>
      <w:r w:rsidR="003E5977">
        <w:t>)</w:t>
      </w:r>
      <w:bookmarkEnd w:id="33"/>
    </w:p>
    <w:p w:rsidR="003E5977" w:rsidRDefault="003E5977" w:rsidP="003E5977">
      <w:pPr>
        <w:pStyle w:val="ListParagraph"/>
        <w:numPr>
          <w:ilvl w:val="0"/>
          <w:numId w:val="208"/>
        </w:numPr>
      </w:pPr>
      <w:r>
        <w:t xml:space="preserve">Variable:  </w:t>
      </w:r>
      <w:proofErr w:type="spellStart"/>
      <w:r w:rsidRPr="004671A0">
        <w:t>bankedattimeofintake</w:t>
      </w:r>
      <w:proofErr w:type="spellEnd"/>
    </w:p>
    <w:p w:rsidR="00132E24" w:rsidRDefault="00132E24" w:rsidP="00132E24">
      <w:pPr>
        <w:pStyle w:val="ListParagraph"/>
        <w:numPr>
          <w:ilvl w:val="0"/>
          <w:numId w:val="208"/>
        </w:numPr>
      </w:pPr>
      <w:r>
        <w:t>Publication: Yes</w:t>
      </w:r>
    </w:p>
    <w:p w:rsidR="003E5977" w:rsidRPr="004671A0" w:rsidRDefault="003E5977" w:rsidP="003E5977">
      <w:pPr>
        <w:pStyle w:val="ListParagraph"/>
        <w:numPr>
          <w:ilvl w:val="0"/>
          <w:numId w:val="208"/>
        </w:numPr>
      </w:pPr>
      <w:r>
        <w:t xml:space="preserve">Data Cleansing: </w:t>
      </w:r>
      <w:r w:rsidR="00132E24">
        <w:t>No</w:t>
      </w:r>
    </w:p>
    <w:p w:rsidR="003E5977" w:rsidRDefault="003E5977" w:rsidP="003E5977">
      <w:pPr>
        <w:pStyle w:val="Heading2"/>
        <w:numPr>
          <w:ilvl w:val="0"/>
          <w:numId w:val="18"/>
        </w:numPr>
      </w:pPr>
      <w:bookmarkStart w:id="34" w:name="_Toc62200687"/>
      <w:r w:rsidRPr="004671A0">
        <w:t>Annual Gross Re</w:t>
      </w:r>
      <w:r w:rsidR="00132E24">
        <w:t>venue from Business Operations a</w:t>
      </w:r>
      <w:r w:rsidRPr="004671A0">
        <w:t>t Time of Loan/Investment</w:t>
      </w:r>
      <w:r w:rsidR="00132E24">
        <w:t xml:space="preserve"> Origination (Column AH</w:t>
      </w:r>
      <w:r>
        <w:t>)</w:t>
      </w:r>
      <w:bookmarkEnd w:id="34"/>
    </w:p>
    <w:p w:rsidR="003E5977" w:rsidRDefault="003E5977" w:rsidP="00132E24">
      <w:pPr>
        <w:pStyle w:val="ListParagraph"/>
        <w:numPr>
          <w:ilvl w:val="0"/>
          <w:numId w:val="209"/>
        </w:numPr>
      </w:pPr>
      <w:r>
        <w:t xml:space="preserve">Variable:  </w:t>
      </w:r>
      <w:proofErr w:type="spellStart"/>
      <w:r w:rsidR="00132E24" w:rsidRPr="00132E24">
        <w:t>annualgrossrevenue</w:t>
      </w:r>
      <w:proofErr w:type="spellEnd"/>
    </w:p>
    <w:p w:rsidR="00132E24" w:rsidRDefault="00132E24" w:rsidP="003E5977">
      <w:pPr>
        <w:pStyle w:val="ListParagraph"/>
        <w:numPr>
          <w:ilvl w:val="0"/>
          <w:numId w:val="209"/>
        </w:numPr>
      </w:pPr>
      <w:r>
        <w:t>Publication: Yes</w:t>
      </w:r>
    </w:p>
    <w:p w:rsidR="00BC68C6" w:rsidRPr="00BC68C6" w:rsidRDefault="003E5977" w:rsidP="00B07898">
      <w:pPr>
        <w:pStyle w:val="ListParagraph"/>
        <w:numPr>
          <w:ilvl w:val="0"/>
          <w:numId w:val="209"/>
        </w:numPr>
      </w:pPr>
      <w:r>
        <w:t>Data C</w:t>
      </w:r>
      <w:r w:rsidR="00B07898">
        <w:t xml:space="preserve">leansing: </w:t>
      </w:r>
      <w:r w:rsidR="00B07898" w:rsidRPr="00B07898">
        <w:t>Verify with the recipient for unusual and extreme values reported.</w:t>
      </w:r>
      <w:r w:rsidR="00B07898">
        <w:t xml:space="preserve">  Treat as missing if the revenue</w:t>
      </w:r>
      <w:r w:rsidR="00B07898" w:rsidRPr="00B07898">
        <w:t xml:space="preserve"> is</w:t>
      </w:r>
      <w:r w:rsidR="00B07898">
        <w:t xml:space="preserve"> not greater than zero. </w:t>
      </w:r>
    </w:p>
    <w:p w:rsidR="00BE0C53" w:rsidRDefault="00BE0C53" w:rsidP="00BE0C53">
      <w:pPr>
        <w:pStyle w:val="Heading2"/>
        <w:numPr>
          <w:ilvl w:val="0"/>
          <w:numId w:val="18"/>
        </w:numPr>
      </w:pPr>
      <w:bookmarkStart w:id="35" w:name="_Toc62200688"/>
      <w:r w:rsidRPr="00BE0C53">
        <w:t>Low-Income Status</w:t>
      </w:r>
      <w:r w:rsidR="0067533A">
        <w:t xml:space="preserve"> (Column AI</w:t>
      </w:r>
      <w:r>
        <w:t>)</w:t>
      </w:r>
      <w:bookmarkEnd w:id="35"/>
    </w:p>
    <w:p w:rsidR="00BE0C53" w:rsidRDefault="00BE0C53" w:rsidP="00BE0C53">
      <w:pPr>
        <w:pStyle w:val="ListParagraph"/>
        <w:numPr>
          <w:ilvl w:val="0"/>
          <w:numId w:val="197"/>
        </w:numPr>
      </w:pPr>
      <w:r>
        <w:t xml:space="preserve">Variable:  </w:t>
      </w:r>
      <w:proofErr w:type="spellStart"/>
      <w:r w:rsidRPr="00BE0C53">
        <w:t>lowincomestatus</w:t>
      </w:r>
      <w:proofErr w:type="spellEnd"/>
    </w:p>
    <w:p w:rsidR="00BE0C53" w:rsidRDefault="00DA1763" w:rsidP="00BE0C53">
      <w:pPr>
        <w:pStyle w:val="ListParagraph"/>
        <w:numPr>
          <w:ilvl w:val="0"/>
          <w:numId w:val="197"/>
        </w:numPr>
      </w:pPr>
      <w:r>
        <w:t>Publication: Yes</w:t>
      </w:r>
    </w:p>
    <w:p w:rsidR="00BE0C53" w:rsidRPr="00BE0C53" w:rsidRDefault="00BE0C53" w:rsidP="00BE0C53">
      <w:pPr>
        <w:pStyle w:val="ListParagraph"/>
        <w:numPr>
          <w:ilvl w:val="0"/>
          <w:numId w:val="197"/>
        </w:numPr>
      </w:pPr>
      <w:r>
        <w:t xml:space="preserve">Data Cleansing: </w:t>
      </w:r>
      <w:r w:rsidR="0067533A">
        <w:t>No</w:t>
      </w:r>
    </w:p>
    <w:p w:rsidR="00BE0C53" w:rsidRDefault="00BE0C53" w:rsidP="00BE0C53">
      <w:pPr>
        <w:pStyle w:val="Heading2"/>
        <w:numPr>
          <w:ilvl w:val="0"/>
          <w:numId w:val="18"/>
        </w:numPr>
      </w:pPr>
      <w:bookmarkStart w:id="36" w:name="_Toc62200689"/>
      <w:r w:rsidRPr="00BE0C53">
        <w:t>Other Targeted Populations</w:t>
      </w:r>
      <w:r w:rsidR="0067533A">
        <w:t xml:space="preserve"> (Column AJ</w:t>
      </w:r>
      <w:r>
        <w:t>)</w:t>
      </w:r>
      <w:bookmarkEnd w:id="36"/>
    </w:p>
    <w:p w:rsidR="00BE0C53" w:rsidRDefault="00BE0C53" w:rsidP="00BE0C53">
      <w:pPr>
        <w:pStyle w:val="ListParagraph"/>
        <w:numPr>
          <w:ilvl w:val="0"/>
          <w:numId w:val="198"/>
        </w:numPr>
      </w:pPr>
      <w:r>
        <w:t xml:space="preserve">Variable:  </w:t>
      </w:r>
      <w:proofErr w:type="spellStart"/>
      <w:r w:rsidRPr="00BE0C53">
        <w:t>othertargetedpopulations</w:t>
      </w:r>
      <w:proofErr w:type="spellEnd"/>
    </w:p>
    <w:p w:rsidR="00BE0C53" w:rsidRDefault="00DA1763" w:rsidP="00BE0C53">
      <w:pPr>
        <w:pStyle w:val="ListParagraph"/>
        <w:numPr>
          <w:ilvl w:val="0"/>
          <w:numId w:val="198"/>
        </w:numPr>
      </w:pPr>
      <w:r>
        <w:t>Publication: Yes</w:t>
      </w:r>
    </w:p>
    <w:p w:rsidR="00BE0C53" w:rsidRDefault="00BE0C53" w:rsidP="00BE0C53">
      <w:pPr>
        <w:pStyle w:val="ListParagraph"/>
        <w:numPr>
          <w:ilvl w:val="0"/>
          <w:numId w:val="198"/>
        </w:numPr>
      </w:pPr>
      <w:r>
        <w:t xml:space="preserve">Data </w:t>
      </w:r>
      <w:r w:rsidR="0067533A">
        <w:t>Cleansing: No</w:t>
      </w:r>
    </w:p>
    <w:p w:rsidR="0067533A" w:rsidRDefault="0067533A" w:rsidP="0067533A">
      <w:pPr>
        <w:pStyle w:val="Heading2"/>
        <w:numPr>
          <w:ilvl w:val="0"/>
          <w:numId w:val="18"/>
        </w:numPr>
      </w:pPr>
      <w:bookmarkStart w:id="37" w:name="_Toc62200690"/>
      <w:r>
        <w:t>Description of Other Approved OTP (Column AK)</w:t>
      </w:r>
      <w:bookmarkEnd w:id="37"/>
    </w:p>
    <w:p w:rsidR="0067533A" w:rsidRDefault="0067533A" w:rsidP="0067533A">
      <w:pPr>
        <w:pStyle w:val="ListParagraph"/>
        <w:numPr>
          <w:ilvl w:val="0"/>
          <w:numId w:val="198"/>
        </w:numPr>
      </w:pPr>
      <w:r>
        <w:t xml:space="preserve">Variable:  </w:t>
      </w:r>
      <w:proofErr w:type="spellStart"/>
      <w:r w:rsidRPr="0067533A">
        <w:t>descofotherotp</w:t>
      </w:r>
      <w:proofErr w:type="spellEnd"/>
    </w:p>
    <w:p w:rsidR="0067533A" w:rsidRDefault="0067533A" w:rsidP="0067533A">
      <w:pPr>
        <w:pStyle w:val="ListParagraph"/>
        <w:numPr>
          <w:ilvl w:val="0"/>
          <w:numId w:val="198"/>
        </w:numPr>
      </w:pPr>
      <w:r>
        <w:t>Publication: Yes</w:t>
      </w:r>
    </w:p>
    <w:p w:rsidR="0067533A" w:rsidRPr="00BE0C53" w:rsidRDefault="0067533A" w:rsidP="0067533A">
      <w:pPr>
        <w:pStyle w:val="ListParagraph"/>
        <w:numPr>
          <w:ilvl w:val="0"/>
          <w:numId w:val="198"/>
        </w:numPr>
      </w:pPr>
      <w:r>
        <w:t>Data Cleansing: No</w:t>
      </w:r>
    </w:p>
    <w:p w:rsidR="00BE0C53" w:rsidRDefault="00BE0C53" w:rsidP="00BE0C53">
      <w:pPr>
        <w:pStyle w:val="Heading2"/>
        <w:numPr>
          <w:ilvl w:val="0"/>
          <w:numId w:val="18"/>
        </w:numPr>
      </w:pPr>
      <w:bookmarkStart w:id="38" w:name="_Toc62200691"/>
      <w:r w:rsidRPr="00BE0C53">
        <w:t>LITP End Users</w:t>
      </w:r>
      <w:r w:rsidR="0067533A">
        <w:t xml:space="preserve"> (Column AL</w:t>
      </w:r>
      <w:r w:rsidR="00BB5CC0">
        <w:t>)</w:t>
      </w:r>
      <w:bookmarkEnd w:id="38"/>
    </w:p>
    <w:p w:rsidR="00BB5CC0" w:rsidRDefault="00BB5CC0" w:rsidP="00BB5CC0">
      <w:pPr>
        <w:pStyle w:val="ListParagraph"/>
        <w:numPr>
          <w:ilvl w:val="0"/>
          <w:numId w:val="199"/>
        </w:numPr>
      </w:pPr>
      <w:r>
        <w:t xml:space="preserve">Variable:  </w:t>
      </w:r>
      <w:proofErr w:type="spellStart"/>
      <w:r w:rsidRPr="00BB5CC0">
        <w:t>litpendusers</w:t>
      </w:r>
      <w:proofErr w:type="spellEnd"/>
    </w:p>
    <w:p w:rsidR="00BB5CC0" w:rsidRDefault="00DA1763" w:rsidP="00BB5CC0">
      <w:pPr>
        <w:pStyle w:val="ListParagraph"/>
        <w:numPr>
          <w:ilvl w:val="0"/>
          <w:numId w:val="199"/>
        </w:numPr>
      </w:pPr>
      <w:r>
        <w:t>Publication: Yes</w:t>
      </w:r>
    </w:p>
    <w:p w:rsidR="00BB5CC0" w:rsidRPr="00BB5CC0" w:rsidRDefault="00BB5CC0" w:rsidP="00BB5CC0">
      <w:pPr>
        <w:pStyle w:val="ListParagraph"/>
        <w:numPr>
          <w:ilvl w:val="0"/>
          <w:numId w:val="199"/>
        </w:numPr>
      </w:pPr>
      <w:r>
        <w:t xml:space="preserve">Data </w:t>
      </w:r>
      <w:r w:rsidR="0067533A">
        <w:t>Cleansing: No</w:t>
      </w:r>
    </w:p>
    <w:p w:rsidR="00BB5CC0" w:rsidRDefault="00BB5CC0" w:rsidP="00BB5CC0">
      <w:pPr>
        <w:pStyle w:val="Heading2"/>
        <w:numPr>
          <w:ilvl w:val="0"/>
          <w:numId w:val="18"/>
        </w:numPr>
      </w:pPr>
      <w:bookmarkStart w:id="39" w:name="_Toc62200692"/>
      <w:r w:rsidRPr="00BB5CC0">
        <w:lastRenderedPageBreak/>
        <w:t>OTP End Users</w:t>
      </w:r>
      <w:r w:rsidR="0067533A">
        <w:t xml:space="preserve"> (Column A</w:t>
      </w:r>
      <w:r w:rsidR="007A6665">
        <w:t>M</w:t>
      </w:r>
      <w:r>
        <w:t>)</w:t>
      </w:r>
      <w:bookmarkEnd w:id="39"/>
    </w:p>
    <w:p w:rsidR="00BB5CC0" w:rsidRDefault="00BB5CC0" w:rsidP="00BB5CC0">
      <w:pPr>
        <w:pStyle w:val="ListParagraph"/>
        <w:numPr>
          <w:ilvl w:val="0"/>
          <w:numId w:val="200"/>
        </w:numPr>
      </w:pPr>
      <w:r>
        <w:t xml:space="preserve">Variable:  </w:t>
      </w:r>
      <w:proofErr w:type="spellStart"/>
      <w:r w:rsidRPr="00BB5CC0">
        <w:t>otpendusers</w:t>
      </w:r>
      <w:proofErr w:type="spellEnd"/>
    </w:p>
    <w:p w:rsidR="00BB5CC0" w:rsidRDefault="00DA1763" w:rsidP="00BB5CC0">
      <w:pPr>
        <w:pStyle w:val="ListParagraph"/>
        <w:numPr>
          <w:ilvl w:val="0"/>
          <w:numId w:val="200"/>
        </w:numPr>
      </w:pPr>
      <w:r>
        <w:t>Publication: Yes</w:t>
      </w:r>
    </w:p>
    <w:p w:rsidR="00BB5CC0" w:rsidRDefault="00BB5CC0" w:rsidP="00BB5CC0">
      <w:pPr>
        <w:pStyle w:val="ListParagraph"/>
        <w:numPr>
          <w:ilvl w:val="0"/>
          <w:numId w:val="200"/>
        </w:numPr>
      </w:pPr>
      <w:r>
        <w:t>Data C</w:t>
      </w:r>
      <w:r w:rsidR="0067533A">
        <w:t>leansing: No</w:t>
      </w:r>
    </w:p>
    <w:p w:rsidR="0067533A" w:rsidRDefault="0067533A" w:rsidP="0067533A">
      <w:pPr>
        <w:pStyle w:val="Heading2"/>
        <w:numPr>
          <w:ilvl w:val="0"/>
          <w:numId w:val="18"/>
        </w:numPr>
      </w:pPr>
      <w:bookmarkStart w:id="40" w:name="_Toc62200693"/>
      <w:r>
        <w:t xml:space="preserve">Description of Other Approved OTP </w:t>
      </w:r>
      <w:r w:rsidRPr="00BB5CC0">
        <w:t>End Users</w:t>
      </w:r>
      <w:r>
        <w:t xml:space="preserve"> (Column AN)</w:t>
      </w:r>
      <w:bookmarkEnd w:id="40"/>
    </w:p>
    <w:p w:rsidR="0067533A" w:rsidRDefault="0067533A" w:rsidP="0067533A">
      <w:pPr>
        <w:pStyle w:val="ListParagraph"/>
        <w:numPr>
          <w:ilvl w:val="0"/>
          <w:numId w:val="200"/>
        </w:numPr>
      </w:pPr>
      <w:r>
        <w:t xml:space="preserve">Variable:  </w:t>
      </w:r>
      <w:proofErr w:type="spellStart"/>
      <w:r w:rsidRPr="0067533A">
        <w:t>descofotherotpendusers</w:t>
      </w:r>
      <w:proofErr w:type="spellEnd"/>
    </w:p>
    <w:p w:rsidR="0067533A" w:rsidRDefault="0067533A" w:rsidP="0067533A">
      <w:pPr>
        <w:pStyle w:val="ListParagraph"/>
        <w:numPr>
          <w:ilvl w:val="0"/>
          <w:numId w:val="200"/>
        </w:numPr>
      </w:pPr>
      <w:r>
        <w:t>Publication: Yes</w:t>
      </w:r>
    </w:p>
    <w:p w:rsidR="0067533A" w:rsidRPr="00BB5CC0" w:rsidRDefault="0067533A" w:rsidP="0067533A">
      <w:pPr>
        <w:pStyle w:val="ListParagraph"/>
        <w:numPr>
          <w:ilvl w:val="0"/>
          <w:numId w:val="200"/>
        </w:numPr>
      </w:pPr>
      <w:r>
        <w:t>Data Cleansing: No</w:t>
      </w:r>
    </w:p>
    <w:p w:rsidR="00BB5CC0" w:rsidRDefault="00BB5CC0" w:rsidP="00BB5CC0">
      <w:pPr>
        <w:pStyle w:val="Heading2"/>
        <w:numPr>
          <w:ilvl w:val="0"/>
          <w:numId w:val="18"/>
        </w:numPr>
      </w:pPr>
      <w:bookmarkStart w:id="41" w:name="_Toc62200694"/>
      <w:r w:rsidRPr="00BB5CC0">
        <w:t>IA End Users</w:t>
      </w:r>
      <w:r w:rsidR="0067533A">
        <w:t xml:space="preserve"> (Column AO</w:t>
      </w:r>
      <w:r>
        <w:t>)</w:t>
      </w:r>
      <w:bookmarkEnd w:id="41"/>
    </w:p>
    <w:p w:rsidR="00BB5CC0" w:rsidRDefault="00BB5CC0" w:rsidP="00BB5CC0">
      <w:pPr>
        <w:pStyle w:val="ListParagraph"/>
        <w:numPr>
          <w:ilvl w:val="0"/>
          <w:numId w:val="201"/>
        </w:numPr>
      </w:pPr>
      <w:r>
        <w:t xml:space="preserve">Variable:  </w:t>
      </w:r>
      <w:proofErr w:type="spellStart"/>
      <w:r w:rsidRPr="00BB5CC0">
        <w:t>iaendusers</w:t>
      </w:r>
      <w:proofErr w:type="spellEnd"/>
    </w:p>
    <w:p w:rsidR="00BB5CC0" w:rsidRDefault="00DA1763" w:rsidP="00BB5CC0">
      <w:pPr>
        <w:pStyle w:val="ListParagraph"/>
        <w:numPr>
          <w:ilvl w:val="0"/>
          <w:numId w:val="201"/>
        </w:numPr>
      </w:pPr>
      <w:r>
        <w:t>Publication: Yes</w:t>
      </w:r>
    </w:p>
    <w:p w:rsidR="004671A0" w:rsidRPr="004671A0" w:rsidRDefault="00BB5CC0" w:rsidP="00D41869">
      <w:pPr>
        <w:pStyle w:val="ListParagraph"/>
        <w:numPr>
          <w:ilvl w:val="0"/>
          <w:numId w:val="201"/>
        </w:numPr>
      </w:pPr>
      <w:r>
        <w:t xml:space="preserve">Data </w:t>
      </w:r>
      <w:r w:rsidR="00D41869">
        <w:t>Cleansing: No</w:t>
      </w:r>
    </w:p>
    <w:p w:rsidR="004671A0" w:rsidRDefault="004671A0" w:rsidP="004671A0">
      <w:pPr>
        <w:pStyle w:val="Heading2"/>
        <w:numPr>
          <w:ilvl w:val="0"/>
          <w:numId w:val="18"/>
        </w:numPr>
      </w:pPr>
      <w:bookmarkStart w:id="42" w:name="_Toc62200695"/>
      <w:r w:rsidRPr="004671A0">
        <w:t>Total Project Cost</w:t>
      </w:r>
      <w:r w:rsidR="00D41869">
        <w:t xml:space="preserve"> (Column AP</w:t>
      </w:r>
      <w:r>
        <w:t>)</w:t>
      </w:r>
      <w:bookmarkEnd w:id="42"/>
    </w:p>
    <w:p w:rsidR="004671A0" w:rsidRDefault="004671A0" w:rsidP="004671A0">
      <w:pPr>
        <w:pStyle w:val="ListParagraph"/>
        <w:numPr>
          <w:ilvl w:val="0"/>
          <w:numId w:val="210"/>
        </w:numPr>
      </w:pPr>
      <w:r>
        <w:t xml:space="preserve">Variable:  </w:t>
      </w:r>
      <w:proofErr w:type="spellStart"/>
      <w:r w:rsidRPr="004671A0">
        <w:t>totalprojectcost</w:t>
      </w:r>
      <w:proofErr w:type="spellEnd"/>
    </w:p>
    <w:p w:rsidR="004671A0" w:rsidRDefault="00D41869" w:rsidP="004671A0">
      <w:pPr>
        <w:pStyle w:val="ListParagraph"/>
        <w:numPr>
          <w:ilvl w:val="0"/>
          <w:numId w:val="210"/>
        </w:numPr>
      </w:pPr>
      <w:r>
        <w:t>Publication: Yes</w:t>
      </w:r>
    </w:p>
    <w:p w:rsidR="004671A0" w:rsidRPr="004671A0" w:rsidRDefault="0042335B" w:rsidP="00D41869">
      <w:pPr>
        <w:pStyle w:val="ListParagraph"/>
        <w:numPr>
          <w:ilvl w:val="0"/>
          <w:numId w:val="210"/>
        </w:numPr>
      </w:pPr>
      <w:r>
        <w:t xml:space="preserve">Data Cleansing: Replace </w:t>
      </w:r>
      <w:r w:rsidR="00D41869">
        <w:t xml:space="preserve">the </w:t>
      </w:r>
      <w:r>
        <w:t>total project cost with</w:t>
      </w:r>
      <w:r w:rsidR="00D41869">
        <w:t xml:space="preserve"> the</w:t>
      </w:r>
      <w:r>
        <w:t xml:space="preserve"> loan amount if </w:t>
      </w:r>
      <w:r w:rsidR="00D41869">
        <w:t xml:space="preserve">the </w:t>
      </w:r>
      <w:r>
        <w:t>loan amount is greater</w:t>
      </w:r>
      <w:r w:rsidR="00D41869">
        <w:t xml:space="preserve"> the</w:t>
      </w:r>
      <w:r w:rsidR="00FC184D">
        <w:t xml:space="preserve"> total project cost. </w:t>
      </w:r>
      <w:r w:rsidR="00D41869" w:rsidRPr="00D41869">
        <w:t>Round off the values.</w:t>
      </w:r>
    </w:p>
    <w:p w:rsidR="004671A0" w:rsidRDefault="004671A0" w:rsidP="004671A0">
      <w:pPr>
        <w:pStyle w:val="Heading2"/>
        <w:numPr>
          <w:ilvl w:val="0"/>
          <w:numId w:val="18"/>
        </w:numPr>
      </w:pPr>
      <w:bookmarkStart w:id="43" w:name="_Toc62200696"/>
      <w:r w:rsidRPr="004671A0">
        <w:t>Type of Jobs Reported</w:t>
      </w:r>
      <w:r w:rsidR="00D41869">
        <w:t xml:space="preserve"> (AQ</w:t>
      </w:r>
      <w:r w:rsidR="00056D80">
        <w:t>)</w:t>
      </w:r>
      <w:bookmarkEnd w:id="43"/>
    </w:p>
    <w:p w:rsidR="00056D80" w:rsidRDefault="00056D80" w:rsidP="00F2747A">
      <w:pPr>
        <w:pStyle w:val="ListParagraph"/>
        <w:numPr>
          <w:ilvl w:val="0"/>
          <w:numId w:val="211"/>
        </w:numPr>
      </w:pPr>
      <w:r>
        <w:t xml:space="preserve">Variable:  </w:t>
      </w:r>
      <w:proofErr w:type="spellStart"/>
      <w:r w:rsidR="00F2747A" w:rsidRPr="00F2747A">
        <w:t>jobtype</w:t>
      </w:r>
      <w:proofErr w:type="spellEnd"/>
    </w:p>
    <w:p w:rsidR="00056D80" w:rsidRDefault="00056D80" w:rsidP="00056D80">
      <w:pPr>
        <w:pStyle w:val="ListParagraph"/>
        <w:numPr>
          <w:ilvl w:val="0"/>
          <w:numId w:val="211"/>
        </w:numPr>
      </w:pPr>
      <w:r>
        <w:t xml:space="preserve">Publication: </w:t>
      </w:r>
      <w:r w:rsidR="00D41869">
        <w:t>Yes</w:t>
      </w:r>
    </w:p>
    <w:p w:rsidR="00056D80" w:rsidRPr="00056D80" w:rsidRDefault="00056D80" w:rsidP="00056D80">
      <w:pPr>
        <w:pStyle w:val="ListParagraph"/>
        <w:numPr>
          <w:ilvl w:val="0"/>
          <w:numId w:val="211"/>
        </w:numPr>
      </w:pPr>
      <w:r>
        <w:t xml:space="preserve">Data Cleansing: </w:t>
      </w:r>
      <w:r w:rsidR="00D41869">
        <w:t>No</w:t>
      </w:r>
    </w:p>
    <w:p w:rsidR="00056D80" w:rsidRDefault="00056D80" w:rsidP="00056D80">
      <w:pPr>
        <w:pStyle w:val="Heading2"/>
        <w:numPr>
          <w:ilvl w:val="0"/>
          <w:numId w:val="18"/>
        </w:numPr>
      </w:pPr>
      <w:bookmarkStart w:id="44" w:name="_Toc62200697"/>
      <w:r w:rsidRPr="00056D80">
        <w:t>Projected Permanent Jobs to Be Created at Businesses Financed</w:t>
      </w:r>
      <w:r w:rsidR="007A6665">
        <w:t xml:space="preserve"> (C</w:t>
      </w:r>
      <w:r w:rsidR="00D41869">
        <w:t>olumn AR</w:t>
      </w:r>
      <w:r>
        <w:t>)</w:t>
      </w:r>
      <w:bookmarkEnd w:id="44"/>
    </w:p>
    <w:p w:rsidR="00056D80" w:rsidRDefault="00056D80" w:rsidP="001645D4">
      <w:pPr>
        <w:pStyle w:val="ListParagraph"/>
        <w:numPr>
          <w:ilvl w:val="0"/>
          <w:numId w:val="212"/>
        </w:numPr>
      </w:pPr>
      <w:r>
        <w:t xml:space="preserve">Variable:  </w:t>
      </w:r>
      <w:proofErr w:type="spellStart"/>
      <w:r w:rsidR="001645D4" w:rsidRPr="001645D4">
        <w:t>projectedjobsbusiness</w:t>
      </w:r>
      <w:proofErr w:type="spellEnd"/>
    </w:p>
    <w:p w:rsidR="00056D80" w:rsidRDefault="00D41869" w:rsidP="00056D80">
      <w:pPr>
        <w:pStyle w:val="ListParagraph"/>
        <w:numPr>
          <w:ilvl w:val="0"/>
          <w:numId w:val="212"/>
        </w:numPr>
      </w:pPr>
      <w:r>
        <w:t>Publication: Yes</w:t>
      </w:r>
    </w:p>
    <w:p w:rsidR="00056D80" w:rsidRPr="00056D80" w:rsidRDefault="00056D80" w:rsidP="00D41869">
      <w:pPr>
        <w:pStyle w:val="ListParagraph"/>
        <w:numPr>
          <w:ilvl w:val="0"/>
          <w:numId w:val="212"/>
        </w:numPr>
      </w:pPr>
      <w:r>
        <w:t xml:space="preserve">Data Cleansing: </w:t>
      </w:r>
      <w:r w:rsidR="00D41869" w:rsidRPr="00D41869">
        <w:t>Verify with the recipient for unusual and extreme values reported.</w:t>
      </w:r>
    </w:p>
    <w:p w:rsidR="000E6D5E" w:rsidRDefault="000E6D5E" w:rsidP="000E6D5E">
      <w:pPr>
        <w:pStyle w:val="Heading2"/>
        <w:numPr>
          <w:ilvl w:val="0"/>
          <w:numId w:val="18"/>
        </w:numPr>
      </w:pPr>
      <w:bookmarkStart w:id="45" w:name="_Toc62200698"/>
      <w:r w:rsidRPr="000E6D5E">
        <w:t xml:space="preserve">Projected Jobs to be </w:t>
      </w:r>
      <w:proofErr w:type="gramStart"/>
      <w:r w:rsidRPr="000E6D5E">
        <w:t>Created</w:t>
      </w:r>
      <w:proofErr w:type="gramEnd"/>
      <w:r w:rsidRPr="000E6D5E">
        <w:t xml:space="preserve"> </w:t>
      </w:r>
      <w:r>
        <w:t>–</w:t>
      </w:r>
      <w:r w:rsidRPr="000E6D5E">
        <w:t xml:space="preserve"> Construction</w:t>
      </w:r>
      <w:r w:rsidR="00D41869">
        <w:t xml:space="preserve"> (Column AS</w:t>
      </w:r>
      <w:r>
        <w:t>)</w:t>
      </w:r>
      <w:bookmarkEnd w:id="45"/>
    </w:p>
    <w:p w:rsidR="000E6D5E" w:rsidRDefault="000E6D5E" w:rsidP="001645D4">
      <w:pPr>
        <w:pStyle w:val="ListParagraph"/>
        <w:numPr>
          <w:ilvl w:val="0"/>
          <w:numId w:val="213"/>
        </w:numPr>
      </w:pPr>
      <w:r>
        <w:t xml:space="preserve">Variable:  </w:t>
      </w:r>
      <w:proofErr w:type="spellStart"/>
      <w:r w:rsidR="001645D4" w:rsidRPr="001645D4">
        <w:t>projectedjobsconstruction</w:t>
      </w:r>
      <w:proofErr w:type="spellEnd"/>
    </w:p>
    <w:p w:rsidR="000E6D5E" w:rsidRDefault="00D41869" w:rsidP="000E6D5E">
      <w:pPr>
        <w:pStyle w:val="ListParagraph"/>
        <w:numPr>
          <w:ilvl w:val="0"/>
          <w:numId w:val="213"/>
        </w:numPr>
      </w:pPr>
      <w:r>
        <w:t>Publication: Yes</w:t>
      </w:r>
    </w:p>
    <w:p w:rsidR="000E6D5E" w:rsidRPr="000E6D5E" w:rsidRDefault="000E6D5E" w:rsidP="00D41869">
      <w:pPr>
        <w:pStyle w:val="ListParagraph"/>
        <w:numPr>
          <w:ilvl w:val="0"/>
          <w:numId w:val="213"/>
        </w:numPr>
      </w:pPr>
      <w:r>
        <w:t xml:space="preserve">Data Cleansing: </w:t>
      </w:r>
      <w:r w:rsidR="00D41869" w:rsidRPr="00D41869">
        <w:t>Verify with the recipient for unusual and extreme values reported.</w:t>
      </w:r>
    </w:p>
    <w:p w:rsidR="000E6D5E" w:rsidRDefault="000E6D5E" w:rsidP="000E6D5E">
      <w:pPr>
        <w:pStyle w:val="Heading2"/>
        <w:numPr>
          <w:ilvl w:val="0"/>
          <w:numId w:val="18"/>
        </w:numPr>
      </w:pPr>
      <w:bookmarkStart w:id="46" w:name="_Toc62200699"/>
      <w:r w:rsidRPr="000E6D5E">
        <w:t xml:space="preserve">Projected Permanent Jobs to be </w:t>
      </w:r>
      <w:proofErr w:type="gramStart"/>
      <w:r w:rsidRPr="000E6D5E">
        <w:t>Created</w:t>
      </w:r>
      <w:proofErr w:type="gramEnd"/>
      <w:r w:rsidRPr="000E6D5E">
        <w:t xml:space="preserve"> at Tenant Businesses</w:t>
      </w:r>
      <w:r w:rsidR="00E41B9C">
        <w:t xml:space="preserve"> (Column AT</w:t>
      </w:r>
      <w:r>
        <w:t>)</w:t>
      </w:r>
      <w:bookmarkEnd w:id="46"/>
    </w:p>
    <w:p w:rsidR="000E6D5E" w:rsidRDefault="000E6D5E" w:rsidP="000E6D5E">
      <w:pPr>
        <w:pStyle w:val="ListParagraph"/>
        <w:numPr>
          <w:ilvl w:val="0"/>
          <w:numId w:val="214"/>
        </w:numPr>
      </w:pPr>
      <w:r>
        <w:t xml:space="preserve">Variable:  </w:t>
      </w:r>
      <w:proofErr w:type="spellStart"/>
      <w:r w:rsidRPr="000E6D5E">
        <w:t>projectedftetenants</w:t>
      </w:r>
      <w:proofErr w:type="spellEnd"/>
    </w:p>
    <w:p w:rsidR="000E6D5E" w:rsidRDefault="00E41B9C" w:rsidP="000E6D5E">
      <w:pPr>
        <w:pStyle w:val="ListParagraph"/>
        <w:numPr>
          <w:ilvl w:val="0"/>
          <w:numId w:val="214"/>
        </w:numPr>
      </w:pPr>
      <w:r>
        <w:t>Publication: Yes</w:t>
      </w:r>
    </w:p>
    <w:p w:rsidR="000E6D5E" w:rsidRPr="000E6D5E" w:rsidRDefault="000E6D5E" w:rsidP="00B77B2F">
      <w:pPr>
        <w:pStyle w:val="ListParagraph"/>
        <w:numPr>
          <w:ilvl w:val="0"/>
          <w:numId w:val="214"/>
        </w:numPr>
      </w:pPr>
      <w:r>
        <w:t xml:space="preserve">Data Cleansing: </w:t>
      </w:r>
      <w:r w:rsidR="00E41B9C" w:rsidRPr="00E41B9C">
        <w:t>Verify with the recipient for unusual and extreme values reported.</w:t>
      </w:r>
    </w:p>
    <w:p w:rsidR="00C678BA" w:rsidRDefault="00C678BA" w:rsidP="00C678BA">
      <w:pPr>
        <w:pStyle w:val="Heading2"/>
        <w:numPr>
          <w:ilvl w:val="0"/>
          <w:numId w:val="18"/>
        </w:numPr>
      </w:pPr>
      <w:bookmarkStart w:id="47" w:name="_Toc62200700"/>
      <w:r w:rsidRPr="00C678BA">
        <w:lastRenderedPageBreak/>
        <w:t>Source of Job Estimates</w:t>
      </w:r>
      <w:r w:rsidR="00B77B2F">
        <w:t xml:space="preserve"> (Column AU</w:t>
      </w:r>
      <w:r>
        <w:t>)</w:t>
      </w:r>
      <w:bookmarkEnd w:id="47"/>
    </w:p>
    <w:p w:rsidR="00C678BA" w:rsidRDefault="00C678BA" w:rsidP="00F2747A">
      <w:pPr>
        <w:pStyle w:val="ListParagraph"/>
        <w:numPr>
          <w:ilvl w:val="0"/>
          <w:numId w:val="218"/>
        </w:numPr>
      </w:pPr>
      <w:r>
        <w:t xml:space="preserve">Variable:  </w:t>
      </w:r>
      <w:proofErr w:type="spellStart"/>
      <w:r w:rsidR="00F2747A" w:rsidRPr="00F2747A">
        <w:t>jobsource</w:t>
      </w:r>
      <w:proofErr w:type="spellEnd"/>
    </w:p>
    <w:p w:rsidR="00C678BA" w:rsidRDefault="00C678BA" w:rsidP="00C678BA">
      <w:pPr>
        <w:pStyle w:val="ListParagraph"/>
        <w:numPr>
          <w:ilvl w:val="0"/>
          <w:numId w:val="218"/>
        </w:numPr>
      </w:pPr>
      <w:r>
        <w:t xml:space="preserve">Publication: </w:t>
      </w:r>
      <w:r w:rsidR="00B77B2F">
        <w:t>Yes</w:t>
      </w:r>
    </w:p>
    <w:p w:rsidR="00C678BA" w:rsidRPr="00C678BA" w:rsidRDefault="00C678BA" w:rsidP="00C678BA">
      <w:pPr>
        <w:pStyle w:val="ListParagraph"/>
        <w:numPr>
          <w:ilvl w:val="0"/>
          <w:numId w:val="218"/>
        </w:numPr>
      </w:pPr>
      <w:r>
        <w:t xml:space="preserve">Data Cleansing: </w:t>
      </w:r>
      <w:r w:rsidR="00B77B2F">
        <w:t>No</w:t>
      </w:r>
    </w:p>
    <w:p w:rsidR="00C678BA" w:rsidRDefault="00C678BA" w:rsidP="00C678BA">
      <w:pPr>
        <w:pStyle w:val="Heading2"/>
        <w:numPr>
          <w:ilvl w:val="0"/>
          <w:numId w:val="18"/>
        </w:numPr>
      </w:pPr>
      <w:bookmarkStart w:id="48" w:name="_Toc62200701"/>
      <w:r w:rsidRPr="00C678BA">
        <w:t xml:space="preserve">Source of Job Estimates </w:t>
      </w:r>
      <w:r>
        <w:t>–</w:t>
      </w:r>
      <w:r w:rsidRPr="00C678BA">
        <w:t xml:space="preserve"> Other</w:t>
      </w:r>
      <w:r w:rsidR="00B77B2F">
        <w:t xml:space="preserve"> (Column AV</w:t>
      </w:r>
      <w:r>
        <w:t>)</w:t>
      </w:r>
      <w:bookmarkEnd w:id="48"/>
    </w:p>
    <w:p w:rsidR="00C678BA" w:rsidRDefault="00C678BA" w:rsidP="00F2747A">
      <w:pPr>
        <w:pStyle w:val="ListParagraph"/>
        <w:numPr>
          <w:ilvl w:val="0"/>
          <w:numId w:val="219"/>
        </w:numPr>
      </w:pPr>
      <w:r>
        <w:t xml:space="preserve">Variable:  </w:t>
      </w:r>
      <w:proofErr w:type="spellStart"/>
      <w:r w:rsidR="00F2747A" w:rsidRPr="00F2747A">
        <w:t>jobsourceother</w:t>
      </w:r>
      <w:proofErr w:type="spellEnd"/>
      <w:ins w:id="49" w:author="Do, Giang" w:date="2016-08-22T13:19:00Z">
        <w:r w:rsidR="00F2747A">
          <w:t xml:space="preserve"> </w:t>
        </w:r>
      </w:ins>
    </w:p>
    <w:p w:rsidR="00C678BA" w:rsidRDefault="00C678BA" w:rsidP="00C678BA">
      <w:pPr>
        <w:pStyle w:val="ListParagraph"/>
        <w:numPr>
          <w:ilvl w:val="0"/>
          <w:numId w:val="219"/>
        </w:numPr>
      </w:pPr>
      <w:r>
        <w:t xml:space="preserve">Publication: </w:t>
      </w:r>
      <w:r w:rsidR="00B77B2F">
        <w:t>Yes</w:t>
      </w:r>
    </w:p>
    <w:p w:rsidR="00C678BA" w:rsidRPr="00C678BA" w:rsidRDefault="00C678BA" w:rsidP="00C678BA">
      <w:pPr>
        <w:pStyle w:val="ListParagraph"/>
        <w:numPr>
          <w:ilvl w:val="0"/>
          <w:numId w:val="219"/>
        </w:numPr>
      </w:pPr>
      <w:r>
        <w:t xml:space="preserve">Data Cleansing: </w:t>
      </w:r>
      <w:r w:rsidR="00B77B2F">
        <w:t>No</w:t>
      </w:r>
    </w:p>
    <w:p w:rsidR="00C678BA" w:rsidRDefault="00C678BA" w:rsidP="00C678BA">
      <w:pPr>
        <w:pStyle w:val="Heading2"/>
        <w:numPr>
          <w:ilvl w:val="0"/>
          <w:numId w:val="18"/>
        </w:numPr>
      </w:pPr>
      <w:bookmarkStart w:id="50" w:name="_Toc62200702"/>
      <w:r w:rsidRPr="00C678BA">
        <w:t>Community Facility</w:t>
      </w:r>
      <w:r w:rsidR="0059454A">
        <w:t xml:space="preserve"> (Column AW</w:t>
      </w:r>
      <w:r>
        <w:t>)</w:t>
      </w:r>
      <w:bookmarkEnd w:id="50"/>
    </w:p>
    <w:p w:rsidR="00C678BA" w:rsidRDefault="00C678BA" w:rsidP="0059454A">
      <w:pPr>
        <w:pStyle w:val="ListParagraph"/>
        <w:numPr>
          <w:ilvl w:val="0"/>
          <w:numId w:val="220"/>
        </w:numPr>
      </w:pPr>
      <w:r>
        <w:t xml:space="preserve">Variable:  </w:t>
      </w:r>
      <w:proofErr w:type="spellStart"/>
      <w:r w:rsidR="0059454A" w:rsidRPr="0059454A">
        <w:t>communityfacility</w:t>
      </w:r>
      <w:proofErr w:type="spellEnd"/>
    </w:p>
    <w:p w:rsidR="00C678BA" w:rsidRDefault="0059454A" w:rsidP="00C678BA">
      <w:pPr>
        <w:pStyle w:val="ListParagraph"/>
        <w:numPr>
          <w:ilvl w:val="0"/>
          <w:numId w:val="220"/>
        </w:numPr>
      </w:pPr>
      <w:r>
        <w:t>Publication: Yes</w:t>
      </w:r>
    </w:p>
    <w:p w:rsidR="00C678BA" w:rsidRPr="00C678BA" w:rsidRDefault="0059454A" w:rsidP="00C678BA">
      <w:pPr>
        <w:pStyle w:val="ListParagraph"/>
        <w:numPr>
          <w:ilvl w:val="0"/>
          <w:numId w:val="220"/>
        </w:numPr>
      </w:pPr>
      <w:r>
        <w:t>Data Cleansing: No</w:t>
      </w:r>
    </w:p>
    <w:p w:rsidR="00C678BA" w:rsidRDefault="00C678BA" w:rsidP="00C678BA">
      <w:pPr>
        <w:pStyle w:val="Heading2"/>
        <w:numPr>
          <w:ilvl w:val="0"/>
          <w:numId w:val="18"/>
        </w:numPr>
      </w:pPr>
      <w:bookmarkStart w:id="51" w:name="_Toc62200703"/>
      <w:r w:rsidRPr="00C678BA">
        <w:t>Capacity of Educational Community Facility</w:t>
      </w:r>
      <w:r w:rsidR="0059454A">
        <w:t xml:space="preserve"> (Column AX</w:t>
      </w:r>
      <w:r>
        <w:t>)</w:t>
      </w:r>
      <w:bookmarkEnd w:id="51"/>
    </w:p>
    <w:p w:rsidR="00C678BA" w:rsidRDefault="00C678BA" w:rsidP="001645D4">
      <w:pPr>
        <w:pStyle w:val="ListParagraph"/>
        <w:numPr>
          <w:ilvl w:val="0"/>
          <w:numId w:val="221"/>
        </w:numPr>
      </w:pPr>
      <w:r>
        <w:t xml:space="preserve">Variable:  </w:t>
      </w:r>
      <w:proofErr w:type="spellStart"/>
      <w:r w:rsidR="001645D4" w:rsidRPr="001645D4">
        <w:t>educationfacility</w:t>
      </w:r>
      <w:proofErr w:type="spellEnd"/>
    </w:p>
    <w:p w:rsidR="00C678BA" w:rsidRDefault="007A256D" w:rsidP="00C678BA">
      <w:pPr>
        <w:pStyle w:val="ListParagraph"/>
        <w:numPr>
          <w:ilvl w:val="0"/>
          <w:numId w:val="221"/>
        </w:numPr>
      </w:pPr>
      <w:r>
        <w:t>Publication: Yes</w:t>
      </w:r>
    </w:p>
    <w:p w:rsidR="00C678BA" w:rsidRPr="00C678BA" w:rsidRDefault="00C678BA" w:rsidP="0059454A">
      <w:pPr>
        <w:pStyle w:val="ListParagraph"/>
        <w:numPr>
          <w:ilvl w:val="0"/>
          <w:numId w:val="221"/>
        </w:numPr>
      </w:pPr>
      <w:r>
        <w:t xml:space="preserve">Data Cleansing: </w:t>
      </w:r>
      <w:r w:rsidR="0059454A" w:rsidRPr="0059454A">
        <w:t>Verify with the recipient for unusual and extreme values reported.</w:t>
      </w:r>
    </w:p>
    <w:p w:rsidR="00735F87" w:rsidRDefault="00735F87" w:rsidP="00735F87">
      <w:pPr>
        <w:pStyle w:val="Heading2"/>
        <w:numPr>
          <w:ilvl w:val="0"/>
          <w:numId w:val="18"/>
        </w:numPr>
      </w:pPr>
      <w:bookmarkStart w:id="52" w:name="_Toc62200704"/>
      <w:r w:rsidRPr="00735F87">
        <w:t>Capacity of Childcare Community Facility</w:t>
      </w:r>
      <w:r w:rsidR="0059454A">
        <w:t xml:space="preserve"> (Column AY</w:t>
      </w:r>
      <w:r>
        <w:t>)</w:t>
      </w:r>
      <w:bookmarkEnd w:id="52"/>
    </w:p>
    <w:p w:rsidR="00735F87" w:rsidRDefault="00735F87" w:rsidP="001645D4">
      <w:pPr>
        <w:pStyle w:val="ListParagraph"/>
        <w:numPr>
          <w:ilvl w:val="0"/>
          <w:numId w:val="222"/>
        </w:numPr>
      </w:pPr>
      <w:r>
        <w:t xml:space="preserve">Variable:  </w:t>
      </w:r>
      <w:proofErr w:type="spellStart"/>
      <w:r w:rsidR="001645D4" w:rsidRPr="001645D4">
        <w:t>childcarefacility</w:t>
      </w:r>
      <w:proofErr w:type="spellEnd"/>
    </w:p>
    <w:p w:rsidR="00735F87" w:rsidRDefault="007A256D" w:rsidP="00735F87">
      <w:pPr>
        <w:pStyle w:val="ListParagraph"/>
        <w:numPr>
          <w:ilvl w:val="0"/>
          <w:numId w:val="222"/>
        </w:numPr>
      </w:pPr>
      <w:r>
        <w:t>Publication: Yes</w:t>
      </w:r>
    </w:p>
    <w:p w:rsidR="00735F87" w:rsidRPr="00735F87" w:rsidRDefault="00735F87" w:rsidP="0059454A">
      <w:pPr>
        <w:pStyle w:val="ListParagraph"/>
        <w:numPr>
          <w:ilvl w:val="0"/>
          <w:numId w:val="222"/>
        </w:numPr>
      </w:pPr>
      <w:r>
        <w:t xml:space="preserve">Data Cleansing: </w:t>
      </w:r>
      <w:r w:rsidR="0059454A" w:rsidRPr="0059454A">
        <w:t>Verify with the recipient for unusual and extreme values reported.</w:t>
      </w:r>
    </w:p>
    <w:p w:rsidR="00735F87" w:rsidRDefault="00735F87" w:rsidP="00735F87">
      <w:pPr>
        <w:pStyle w:val="Heading2"/>
        <w:numPr>
          <w:ilvl w:val="0"/>
          <w:numId w:val="18"/>
        </w:numPr>
      </w:pPr>
      <w:bookmarkStart w:id="53" w:name="_Toc62200705"/>
      <w:r w:rsidRPr="00735F87">
        <w:t>Capacity of Healthcare Community Facility</w:t>
      </w:r>
      <w:r>
        <w:t xml:space="preserve"> (Column </w:t>
      </w:r>
      <w:r w:rsidR="0059454A">
        <w:t>AZ</w:t>
      </w:r>
      <w:r>
        <w:t>)</w:t>
      </w:r>
      <w:bookmarkEnd w:id="53"/>
    </w:p>
    <w:p w:rsidR="00735F87" w:rsidRDefault="00735F87" w:rsidP="001645D4">
      <w:pPr>
        <w:pStyle w:val="ListParagraph"/>
        <w:numPr>
          <w:ilvl w:val="0"/>
          <w:numId w:val="223"/>
        </w:numPr>
      </w:pPr>
      <w:r>
        <w:t xml:space="preserve">Variable:  </w:t>
      </w:r>
      <w:proofErr w:type="spellStart"/>
      <w:r w:rsidR="001645D4" w:rsidRPr="001645D4">
        <w:t>healthcarefacility</w:t>
      </w:r>
      <w:proofErr w:type="spellEnd"/>
    </w:p>
    <w:p w:rsidR="00735F87" w:rsidRDefault="005751AB" w:rsidP="00735F87">
      <w:pPr>
        <w:pStyle w:val="ListParagraph"/>
        <w:numPr>
          <w:ilvl w:val="0"/>
          <w:numId w:val="223"/>
        </w:numPr>
      </w:pPr>
      <w:r>
        <w:t>Publication: Yes</w:t>
      </w:r>
    </w:p>
    <w:p w:rsidR="00735F87" w:rsidRPr="00735F87" w:rsidRDefault="00735F87" w:rsidP="00BD2148">
      <w:pPr>
        <w:pStyle w:val="ListParagraph"/>
        <w:numPr>
          <w:ilvl w:val="0"/>
          <w:numId w:val="223"/>
        </w:numPr>
      </w:pPr>
      <w:r>
        <w:t xml:space="preserve">Data Cleansing: </w:t>
      </w:r>
      <w:r w:rsidR="00BD2148" w:rsidRPr="00BD2148">
        <w:t>Verify with the recipient for unusual and extreme values reported.</w:t>
      </w:r>
    </w:p>
    <w:p w:rsidR="00735F87" w:rsidRDefault="00735F87" w:rsidP="00735F87">
      <w:pPr>
        <w:pStyle w:val="Heading2"/>
        <w:numPr>
          <w:ilvl w:val="0"/>
          <w:numId w:val="18"/>
        </w:numPr>
      </w:pPr>
      <w:bookmarkStart w:id="54" w:name="_Toc62200706"/>
      <w:r w:rsidRPr="00735F87">
        <w:t>Capacity of Arts Center Community Facility</w:t>
      </w:r>
      <w:r w:rsidR="00755ABD">
        <w:t xml:space="preserve"> (Col</w:t>
      </w:r>
      <w:r w:rsidR="00BD2148">
        <w:t>umn BA</w:t>
      </w:r>
      <w:r>
        <w:t>)</w:t>
      </w:r>
      <w:bookmarkEnd w:id="54"/>
    </w:p>
    <w:p w:rsidR="00735F87" w:rsidRDefault="00735F87" w:rsidP="001645D4">
      <w:pPr>
        <w:pStyle w:val="ListParagraph"/>
        <w:numPr>
          <w:ilvl w:val="0"/>
          <w:numId w:val="224"/>
        </w:numPr>
      </w:pPr>
      <w:r>
        <w:t xml:space="preserve">Variable:  </w:t>
      </w:r>
      <w:proofErr w:type="spellStart"/>
      <w:r w:rsidR="001645D4" w:rsidRPr="001645D4">
        <w:t>artscenterfacility</w:t>
      </w:r>
      <w:proofErr w:type="spellEnd"/>
    </w:p>
    <w:p w:rsidR="00735F87" w:rsidRDefault="005751AB" w:rsidP="00735F87">
      <w:pPr>
        <w:pStyle w:val="ListParagraph"/>
        <w:numPr>
          <w:ilvl w:val="0"/>
          <w:numId w:val="224"/>
        </w:numPr>
      </w:pPr>
      <w:r>
        <w:t>Publication: Yes</w:t>
      </w:r>
    </w:p>
    <w:p w:rsidR="00735F87" w:rsidRPr="00735F87" w:rsidRDefault="00735F87" w:rsidP="00BD2148">
      <w:pPr>
        <w:pStyle w:val="ListParagraph"/>
        <w:numPr>
          <w:ilvl w:val="0"/>
          <w:numId w:val="224"/>
        </w:numPr>
      </w:pPr>
      <w:r>
        <w:t xml:space="preserve">Data Cleansing: </w:t>
      </w:r>
      <w:r w:rsidR="00BD2148" w:rsidRPr="00BD2148">
        <w:t>Verify with the recipient for unusual and extreme values reported.</w:t>
      </w:r>
    </w:p>
    <w:p w:rsidR="00735F87" w:rsidRDefault="00735F87" w:rsidP="00735F87">
      <w:pPr>
        <w:pStyle w:val="Heading2"/>
        <w:numPr>
          <w:ilvl w:val="0"/>
          <w:numId w:val="18"/>
        </w:numPr>
      </w:pPr>
      <w:bookmarkStart w:id="55" w:name="_Toc62200707"/>
      <w:r w:rsidRPr="00735F87">
        <w:t>Capacity of Other Community Facility</w:t>
      </w:r>
      <w:r w:rsidR="00BD2148">
        <w:t xml:space="preserve"> (Column BB</w:t>
      </w:r>
      <w:r>
        <w:t>)</w:t>
      </w:r>
      <w:bookmarkEnd w:id="55"/>
    </w:p>
    <w:p w:rsidR="00735F87" w:rsidRDefault="00735F87" w:rsidP="001645D4">
      <w:pPr>
        <w:pStyle w:val="ListParagraph"/>
        <w:numPr>
          <w:ilvl w:val="0"/>
          <w:numId w:val="225"/>
        </w:numPr>
      </w:pPr>
      <w:r>
        <w:t xml:space="preserve">Variable:  </w:t>
      </w:r>
      <w:proofErr w:type="spellStart"/>
      <w:r w:rsidR="001645D4" w:rsidRPr="001645D4">
        <w:t>otherfacility</w:t>
      </w:r>
      <w:proofErr w:type="spellEnd"/>
    </w:p>
    <w:p w:rsidR="00735F87" w:rsidRDefault="005751AB" w:rsidP="00735F87">
      <w:pPr>
        <w:pStyle w:val="ListParagraph"/>
        <w:numPr>
          <w:ilvl w:val="0"/>
          <w:numId w:val="225"/>
        </w:numPr>
      </w:pPr>
      <w:r>
        <w:t>Publication: Yes</w:t>
      </w:r>
    </w:p>
    <w:p w:rsidR="00735F87" w:rsidRPr="00735F87" w:rsidRDefault="00735F87" w:rsidP="00BD2148">
      <w:pPr>
        <w:pStyle w:val="ListParagraph"/>
        <w:numPr>
          <w:ilvl w:val="0"/>
          <w:numId w:val="225"/>
        </w:numPr>
      </w:pPr>
      <w:r>
        <w:t xml:space="preserve">Data Cleansing: </w:t>
      </w:r>
      <w:r w:rsidR="00BD2148" w:rsidRPr="00BD2148">
        <w:t>Verify with the recipient for unusual and extreme values reported.</w:t>
      </w:r>
    </w:p>
    <w:p w:rsidR="00735F87" w:rsidRDefault="00735F87" w:rsidP="00735F87">
      <w:pPr>
        <w:pStyle w:val="Heading2"/>
        <w:numPr>
          <w:ilvl w:val="0"/>
          <w:numId w:val="18"/>
        </w:numPr>
      </w:pPr>
      <w:bookmarkStart w:id="56" w:name="_Toc62200708"/>
      <w:r w:rsidRPr="00735F87">
        <w:t xml:space="preserve">Square Feet of Real Estate </w:t>
      </w:r>
      <w:r>
        <w:t>–</w:t>
      </w:r>
      <w:r w:rsidRPr="00735F87">
        <w:t xml:space="preserve"> Total</w:t>
      </w:r>
      <w:r w:rsidR="00C70449">
        <w:t xml:space="preserve"> </w:t>
      </w:r>
      <w:r w:rsidR="00BD2148">
        <w:t>(Column BC</w:t>
      </w:r>
      <w:r>
        <w:t>)</w:t>
      </w:r>
      <w:bookmarkEnd w:id="56"/>
    </w:p>
    <w:p w:rsidR="00735F87" w:rsidRDefault="00735F87" w:rsidP="00735F87">
      <w:pPr>
        <w:pStyle w:val="ListParagraph"/>
        <w:numPr>
          <w:ilvl w:val="0"/>
          <w:numId w:val="226"/>
        </w:numPr>
      </w:pPr>
      <w:r>
        <w:t xml:space="preserve">Variable:  </w:t>
      </w:r>
      <w:proofErr w:type="spellStart"/>
      <w:r w:rsidRPr="00735F87">
        <w:t>arearealestatetotal</w:t>
      </w:r>
      <w:proofErr w:type="spellEnd"/>
    </w:p>
    <w:p w:rsidR="00735F87" w:rsidRDefault="005751AB" w:rsidP="00735F87">
      <w:pPr>
        <w:pStyle w:val="ListParagraph"/>
        <w:numPr>
          <w:ilvl w:val="0"/>
          <w:numId w:val="226"/>
        </w:numPr>
      </w:pPr>
      <w:r>
        <w:lastRenderedPageBreak/>
        <w:t>Publication: Yes</w:t>
      </w:r>
    </w:p>
    <w:p w:rsidR="00735F87" w:rsidRPr="00735F87" w:rsidRDefault="00735F87" w:rsidP="00F65842">
      <w:pPr>
        <w:pStyle w:val="ListParagraph"/>
        <w:numPr>
          <w:ilvl w:val="0"/>
          <w:numId w:val="226"/>
        </w:numPr>
      </w:pPr>
      <w:r>
        <w:t xml:space="preserve">Data Cleansing: </w:t>
      </w:r>
      <w:r w:rsidRPr="00735F87">
        <w:t>Calculate the total number of commercial</w:t>
      </w:r>
      <w:r w:rsidR="00BD2148">
        <w:t xml:space="preserve"> real estate square feet </w:t>
      </w:r>
      <w:r w:rsidR="00F65842">
        <w:t>by adding square feet of manufacture, office</w:t>
      </w:r>
      <w:r w:rsidRPr="00735F87">
        <w:t xml:space="preserve">, </w:t>
      </w:r>
      <w:r w:rsidR="00F65842">
        <w:t>and retail. Replace “Square Feet of Real Estates – Total”</w:t>
      </w:r>
      <w:r w:rsidR="00BD2148">
        <w:t xml:space="preserve"> with the calculated value above</w:t>
      </w:r>
      <w:r w:rsidRPr="00735F87">
        <w:t xml:space="preserve"> if </w:t>
      </w:r>
      <w:r w:rsidR="00F65842" w:rsidRPr="00F65842">
        <w:t xml:space="preserve">“Square Feet of Real Estates – Total” </w:t>
      </w:r>
      <w:r w:rsidRPr="00735F87">
        <w:t>is missing</w:t>
      </w:r>
      <w:r w:rsidR="00BD2148">
        <w:t xml:space="preserve">. </w:t>
      </w:r>
    </w:p>
    <w:p w:rsidR="00F65842" w:rsidRDefault="00F65842" w:rsidP="00F65842">
      <w:pPr>
        <w:pStyle w:val="Heading2"/>
        <w:numPr>
          <w:ilvl w:val="0"/>
          <w:numId w:val="18"/>
        </w:numPr>
      </w:pPr>
      <w:bookmarkStart w:id="57" w:name="_Toc62200709"/>
      <w:r w:rsidRPr="00F65842">
        <w:t>Square Feet of Real Estate – Manufacturing</w:t>
      </w:r>
      <w:r w:rsidR="00BD2148">
        <w:t xml:space="preserve"> (Column BD</w:t>
      </w:r>
      <w:r>
        <w:t>)</w:t>
      </w:r>
      <w:bookmarkEnd w:id="57"/>
    </w:p>
    <w:p w:rsidR="00F65842" w:rsidRDefault="00F65842" w:rsidP="00F65842">
      <w:pPr>
        <w:pStyle w:val="ListParagraph"/>
        <w:numPr>
          <w:ilvl w:val="0"/>
          <w:numId w:val="227"/>
        </w:numPr>
      </w:pPr>
      <w:r>
        <w:t xml:space="preserve">Variable:  </w:t>
      </w:r>
      <w:proofErr w:type="spellStart"/>
      <w:r w:rsidRPr="00F65842">
        <w:t>sqfremanufacture</w:t>
      </w:r>
      <w:proofErr w:type="spellEnd"/>
    </w:p>
    <w:p w:rsidR="00F65842" w:rsidRDefault="00036FE6" w:rsidP="00F65842">
      <w:pPr>
        <w:pStyle w:val="ListParagraph"/>
        <w:numPr>
          <w:ilvl w:val="0"/>
          <w:numId w:val="227"/>
        </w:numPr>
      </w:pPr>
      <w:r>
        <w:t>Publication: Yes</w:t>
      </w:r>
    </w:p>
    <w:p w:rsidR="00F65842" w:rsidRPr="00F65842" w:rsidRDefault="00F65842" w:rsidP="00BD2148">
      <w:pPr>
        <w:pStyle w:val="ListParagraph"/>
        <w:numPr>
          <w:ilvl w:val="0"/>
          <w:numId w:val="227"/>
        </w:numPr>
      </w:pPr>
      <w:r>
        <w:t xml:space="preserve">Data Cleansing: </w:t>
      </w:r>
      <w:r w:rsidR="00BD2148" w:rsidRPr="00BD2148">
        <w:t>Verify with the recipient for unusual and extreme values reported.</w:t>
      </w:r>
    </w:p>
    <w:p w:rsidR="00F65842" w:rsidRDefault="00B16B1B" w:rsidP="00B16B1B">
      <w:pPr>
        <w:pStyle w:val="Heading2"/>
        <w:numPr>
          <w:ilvl w:val="0"/>
          <w:numId w:val="18"/>
        </w:numPr>
      </w:pPr>
      <w:bookmarkStart w:id="58" w:name="_Toc62200710"/>
      <w:r w:rsidRPr="00B16B1B">
        <w:t>Square Feet of Real Estate – Office</w:t>
      </w:r>
      <w:r w:rsidR="004C6C8D">
        <w:t xml:space="preserve"> (Column BE</w:t>
      </w:r>
      <w:r>
        <w:t>)</w:t>
      </w:r>
      <w:bookmarkEnd w:id="58"/>
    </w:p>
    <w:p w:rsidR="00B16B1B" w:rsidRDefault="00B16B1B" w:rsidP="00B16B1B">
      <w:pPr>
        <w:pStyle w:val="ListParagraph"/>
        <w:numPr>
          <w:ilvl w:val="0"/>
          <w:numId w:val="228"/>
        </w:numPr>
      </w:pPr>
      <w:r>
        <w:t xml:space="preserve">Variable:  </w:t>
      </w:r>
      <w:proofErr w:type="spellStart"/>
      <w:r w:rsidRPr="00B16B1B">
        <w:t>sqfreoffice</w:t>
      </w:r>
      <w:proofErr w:type="spellEnd"/>
    </w:p>
    <w:p w:rsidR="00B16B1B" w:rsidRDefault="00036FE6" w:rsidP="00B16B1B">
      <w:pPr>
        <w:pStyle w:val="ListParagraph"/>
        <w:numPr>
          <w:ilvl w:val="0"/>
          <w:numId w:val="228"/>
        </w:numPr>
      </w:pPr>
      <w:r>
        <w:t>Publication: Yes</w:t>
      </w:r>
    </w:p>
    <w:p w:rsidR="00B16B1B" w:rsidRPr="00B16B1B" w:rsidRDefault="00B16B1B" w:rsidP="004C6C8D">
      <w:pPr>
        <w:pStyle w:val="ListParagraph"/>
        <w:numPr>
          <w:ilvl w:val="0"/>
          <w:numId w:val="228"/>
        </w:numPr>
      </w:pPr>
      <w:r>
        <w:t xml:space="preserve">Data Cleansing: </w:t>
      </w:r>
      <w:r w:rsidR="004C6C8D" w:rsidRPr="004C6C8D">
        <w:t>Verify with the recipient for unusual and extreme values reported.</w:t>
      </w:r>
    </w:p>
    <w:p w:rsidR="00B16B1B" w:rsidRDefault="00B16B1B" w:rsidP="00B16B1B">
      <w:pPr>
        <w:pStyle w:val="Heading2"/>
        <w:numPr>
          <w:ilvl w:val="0"/>
          <w:numId w:val="18"/>
        </w:numPr>
      </w:pPr>
      <w:bookmarkStart w:id="59" w:name="_Toc62200711"/>
      <w:r w:rsidRPr="00B16B1B">
        <w:t>Square Feet of Real Estate-Retail</w:t>
      </w:r>
      <w:r w:rsidR="00755ABD">
        <w:t xml:space="preserve"> (Colu</w:t>
      </w:r>
      <w:r w:rsidR="004C6C8D">
        <w:t>mn BF</w:t>
      </w:r>
      <w:r>
        <w:t>)</w:t>
      </w:r>
      <w:bookmarkEnd w:id="59"/>
    </w:p>
    <w:p w:rsidR="00B16B1B" w:rsidRDefault="00B16B1B" w:rsidP="00B16B1B">
      <w:pPr>
        <w:pStyle w:val="ListParagraph"/>
        <w:numPr>
          <w:ilvl w:val="0"/>
          <w:numId w:val="229"/>
        </w:numPr>
      </w:pPr>
      <w:r>
        <w:t xml:space="preserve">Variable:  </w:t>
      </w:r>
      <w:proofErr w:type="spellStart"/>
      <w:r w:rsidRPr="00B16B1B">
        <w:t>sqfreretail</w:t>
      </w:r>
      <w:proofErr w:type="spellEnd"/>
    </w:p>
    <w:p w:rsidR="00B16B1B" w:rsidRDefault="00036FE6" w:rsidP="00B16B1B">
      <w:pPr>
        <w:pStyle w:val="ListParagraph"/>
        <w:numPr>
          <w:ilvl w:val="0"/>
          <w:numId w:val="229"/>
        </w:numPr>
      </w:pPr>
      <w:r>
        <w:t>Publication: Yes</w:t>
      </w:r>
    </w:p>
    <w:p w:rsidR="00B16B1B" w:rsidRPr="00B16B1B" w:rsidRDefault="00B16B1B" w:rsidP="004C6C8D">
      <w:pPr>
        <w:pStyle w:val="ListParagraph"/>
        <w:numPr>
          <w:ilvl w:val="0"/>
          <w:numId w:val="229"/>
        </w:numPr>
      </w:pPr>
      <w:r>
        <w:t xml:space="preserve">Data Cleansing: </w:t>
      </w:r>
      <w:r w:rsidR="004C6C8D" w:rsidRPr="004C6C8D">
        <w:t>Verify with the recipient for unusual and extreme values reported.</w:t>
      </w:r>
    </w:p>
    <w:p w:rsidR="00B16B1B" w:rsidRDefault="00B16B1B" w:rsidP="00B16B1B">
      <w:pPr>
        <w:pStyle w:val="Heading2"/>
        <w:numPr>
          <w:ilvl w:val="0"/>
          <w:numId w:val="18"/>
        </w:numPr>
      </w:pPr>
      <w:bookmarkStart w:id="60" w:name="_Toc62200712"/>
      <w:r w:rsidRPr="00B16B1B">
        <w:t>Housing Units – Sale</w:t>
      </w:r>
      <w:r w:rsidR="00C467A1">
        <w:t xml:space="preserve"> (Column BG</w:t>
      </w:r>
      <w:r>
        <w:t>)</w:t>
      </w:r>
      <w:bookmarkEnd w:id="60"/>
    </w:p>
    <w:p w:rsidR="00B16B1B" w:rsidRDefault="00B16B1B" w:rsidP="00B16B1B">
      <w:pPr>
        <w:pStyle w:val="ListParagraph"/>
        <w:numPr>
          <w:ilvl w:val="0"/>
          <w:numId w:val="230"/>
        </w:numPr>
      </w:pPr>
      <w:r>
        <w:t xml:space="preserve">Variable:  </w:t>
      </w:r>
      <w:proofErr w:type="spellStart"/>
      <w:r w:rsidRPr="00B16B1B">
        <w:t>housingunitssale</w:t>
      </w:r>
      <w:proofErr w:type="spellEnd"/>
    </w:p>
    <w:p w:rsidR="00B16B1B" w:rsidRDefault="00C467A1" w:rsidP="00B16B1B">
      <w:pPr>
        <w:pStyle w:val="ListParagraph"/>
        <w:numPr>
          <w:ilvl w:val="0"/>
          <w:numId w:val="230"/>
        </w:numPr>
      </w:pPr>
      <w:r>
        <w:t>Publication: Yes</w:t>
      </w:r>
    </w:p>
    <w:p w:rsidR="00B16B1B" w:rsidRPr="00B16B1B" w:rsidRDefault="00B16B1B" w:rsidP="00C467A1">
      <w:pPr>
        <w:pStyle w:val="ListParagraph"/>
        <w:numPr>
          <w:ilvl w:val="0"/>
          <w:numId w:val="230"/>
        </w:numPr>
      </w:pPr>
      <w:r>
        <w:t xml:space="preserve">Data Cleansing: </w:t>
      </w:r>
      <w:r w:rsidR="00C467A1" w:rsidRPr="00C467A1">
        <w:t>Verify with the recipient for unusual and extreme values reported.</w:t>
      </w:r>
    </w:p>
    <w:p w:rsidR="00B16B1B" w:rsidRDefault="00B16B1B" w:rsidP="00B16B1B">
      <w:pPr>
        <w:pStyle w:val="Heading2"/>
        <w:numPr>
          <w:ilvl w:val="0"/>
          <w:numId w:val="18"/>
        </w:numPr>
      </w:pPr>
      <w:bookmarkStart w:id="61" w:name="_Toc62200713"/>
      <w:r w:rsidRPr="00B16B1B">
        <w:t>Housing Units – Rental</w:t>
      </w:r>
      <w:r w:rsidR="00C467A1">
        <w:t xml:space="preserve"> (Column BH</w:t>
      </w:r>
      <w:r>
        <w:t>)</w:t>
      </w:r>
      <w:bookmarkEnd w:id="61"/>
    </w:p>
    <w:p w:rsidR="00B16B1B" w:rsidRDefault="00B16B1B" w:rsidP="00B16B1B">
      <w:pPr>
        <w:pStyle w:val="ListParagraph"/>
        <w:numPr>
          <w:ilvl w:val="0"/>
          <w:numId w:val="231"/>
        </w:numPr>
      </w:pPr>
      <w:r>
        <w:t xml:space="preserve">Variable:  </w:t>
      </w:r>
      <w:proofErr w:type="spellStart"/>
      <w:r w:rsidRPr="00B16B1B">
        <w:t>housingunitsrent</w:t>
      </w:r>
      <w:proofErr w:type="spellEnd"/>
    </w:p>
    <w:p w:rsidR="00B16B1B" w:rsidRDefault="00B16B1B" w:rsidP="00B16B1B">
      <w:pPr>
        <w:pStyle w:val="ListParagraph"/>
        <w:numPr>
          <w:ilvl w:val="0"/>
          <w:numId w:val="231"/>
        </w:numPr>
      </w:pPr>
      <w:r>
        <w:t>Publicat</w:t>
      </w:r>
      <w:r w:rsidR="00C467A1">
        <w:t>ion: Yes</w:t>
      </w:r>
    </w:p>
    <w:p w:rsidR="00B16B1B" w:rsidRPr="00B16B1B" w:rsidRDefault="00B16B1B" w:rsidP="00C467A1">
      <w:pPr>
        <w:pStyle w:val="ListParagraph"/>
        <w:numPr>
          <w:ilvl w:val="0"/>
          <w:numId w:val="231"/>
        </w:numPr>
      </w:pPr>
      <w:r>
        <w:t xml:space="preserve">Data Cleansing: </w:t>
      </w:r>
      <w:r w:rsidR="00C467A1" w:rsidRPr="00C467A1">
        <w:t>Verify with the recipient for unusual and extreme values reported.</w:t>
      </w:r>
    </w:p>
    <w:p w:rsidR="00B16B1B" w:rsidRDefault="00B16B1B" w:rsidP="00B16B1B">
      <w:pPr>
        <w:pStyle w:val="Heading2"/>
        <w:numPr>
          <w:ilvl w:val="0"/>
          <w:numId w:val="18"/>
        </w:numPr>
      </w:pPr>
      <w:bookmarkStart w:id="62" w:name="_Toc62200714"/>
      <w:r w:rsidRPr="00B16B1B">
        <w:t>Affordable Housing Units – Sale</w:t>
      </w:r>
      <w:r w:rsidR="00C467A1">
        <w:t xml:space="preserve"> (Column BI</w:t>
      </w:r>
      <w:r>
        <w:t>)</w:t>
      </w:r>
      <w:bookmarkEnd w:id="62"/>
    </w:p>
    <w:p w:rsidR="00B16B1B" w:rsidRDefault="00B16B1B" w:rsidP="00B16B1B">
      <w:pPr>
        <w:pStyle w:val="ListParagraph"/>
        <w:numPr>
          <w:ilvl w:val="0"/>
          <w:numId w:val="232"/>
        </w:numPr>
      </w:pPr>
      <w:r>
        <w:t xml:space="preserve">Variable:  </w:t>
      </w:r>
      <w:proofErr w:type="spellStart"/>
      <w:r w:rsidRPr="00B16B1B">
        <w:t>affordablehousesale</w:t>
      </w:r>
      <w:proofErr w:type="spellEnd"/>
    </w:p>
    <w:p w:rsidR="00B16B1B" w:rsidRDefault="00036FE6" w:rsidP="00B16B1B">
      <w:pPr>
        <w:pStyle w:val="ListParagraph"/>
        <w:numPr>
          <w:ilvl w:val="0"/>
          <w:numId w:val="232"/>
        </w:numPr>
      </w:pPr>
      <w:r>
        <w:t>Publication: Yes</w:t>
      </w:r>
    </w:p>
    <w:p w:rsidR="00B16B1B" w:rsidRPr="00B16B1B" w:rsidRDefault="00B16B1B" w:rsidP="00C467A1">
      <w:pPr>
        <w:pStyle w:val="ListParagraph"/>
        <w:numPr>
          <w:ilvl w:val="0"/>
          <w:numId w:val="232"/>
        </w:numPr>
      </w:pPr>
      <w:r>
        <w:t xml:space="preserve">Data Cleansing: </w:t>
      </w:r>
      <w:r w:rsidR="00C467A1" w:rsidRPr="00C467A1">
        <w:t>Verify with the recipient for unusual and extreme values reported.</w:t>
      </w:r>
    </w:p>
    <w:p w:rsidR="00B1281D" w:rsidRDefault="00B1281D" w:rsidP="00B1281D">
      <w:pPr>
        <w:pStyle w:val="Heading2"/>
        <w:numPr>
          <w:ilvl w:val="0"/>
          <w:numId w:val="18"/>
        </w:numPr>
      </w:pPr>
      <w:bookmarkStart w:id="63" w:name="_Toc62200715"/>
      <w:r w:rsidRPr="00B1281D">
        <w:t>Affordable Housing Units – Rental</w:t>
      </w:r>
      <w:r w:rsidR="00C467A1">
        <w:t xml:space="preserve"> (Column BJ</w:t>
      </w:r>
      <w:r>
        <w:t>)</w:t>
      </w:r>
      <w:bookmarkEnd w:id="63"/>
    </w:p>
    <w:p w:rsidR="00B1281D" w:rsidRDefault="00B1281D" w:rsidP="00B1281D">
      <w:pPr>
        <w:pStyle w:val="ListParagraph"/>
        <w:numPr>
          <w:ilvl w:val="0"/>
          <w:numId w:val="233"/>
        </w:numPr>
      </w:pPr>
      <w:r>
        <w:t xml:space="preserve">Variable:  </w:t>
      </w:r>
      <w:proofErr w:type="spellStart"/>
      <w:r w:rsidRPr="00B1281D">
        <w:t>affordablehouserent</w:t>
      </w:r>
      <w:proofErr w:type="spellEnd"/>
    </w:p>
    <w:p w:rsidR="00B1281D" w:rsidRDefault="00036FE6" w:rsidP="00B1281D">
      <w:pPr>
        <w:pStyle w:val="ListParagraph"/>
        <w:numPr>
          <w:ilvl w:val="0"/>
          <w:numId w:val="233"/>
        </w:numPr>
      </w:pPr>
      <w:r>
        <w:t>Publication: Yes</w:t>
      </w:r>
    </w:p>
    <w:p w:rsidR="00B1281D" w:rsidRPr="00B1281D" w:rsidRDefault="00B1281D" w:rsidP="00C467A1">
      <w:pPr>
        <w:pStyle w:val="ListParagraph"/>
        <w:numPr>
          <w:ilvl w:val="0"/>
          <w:numId w:val="233"/>
        </w:numPr>
      </w:pPr>
      <w:r>
        <w:t xml:space="preserve">Data Cleansing: </w:t>
      </w:r>
      <w:r w:rsidR="00C467A1" w:rsidRPr="00C467A1">
        <w:t>Verify with the recipient for unusual and extreme values reported.</w:t>
      </w:r>
    </w:p>
    <w:p w:rsidR="00B1281D" w:rsidRDefault="00B1281D" w:rsidP="00B1281D">
      <w:pPr>
        <w:pStyle w:val="Heading2"/>
        <w:numPr>
          <w:ilvl w:val="0"/>
          <w:numId w:val="18"/>
        </w:numPr>
      </w:pPr>
      <w:bookmarkStart w:id="64" w:name="_Toc62200716"/>
      <w:r w:rsidRPr="00B1281D">
        <w:lastRenderedPageBreak/>
        <w:t xml:space="preserve">Other Impact (1) </w:t>
      </w:r>
      <w:r>
        <w:t>–</w:t>
      </w:r>
      <w:r w:rsidRPr="00B1281D">
        <w:t xml:space="preserve"> Explain</w:t>
      </w:r>
      <w:r w:rsidR="00C467A1">
        <w:t xml:space="preserve"> (Column BK</w:t>
      </w:r>
      <w:r>
        <w:t>)</w:t>
      </w:r>
      <w:bookmarkEnd w:id="64"/>
    </w:p>
    <w:p w:rsidR="00B1281D" w:rsidRDefault="00B1281D" w:rsidP="00B1281D">
      <w:pPr>
        <w:pStyle w:val="ListParagraph"/>
        <w:numPr>
          <w:ilvl w:val="0"/>
          <w:numId w:val="234"/>
        </w:numPr>
      </w:pPr>
      <w:r>
        <w:t xml:space="preserve">Variable:  </w:t>
      </w:r>
      <w:r w:rsidRPr="00B1281D">
        <w:t>otherimpact1explain</w:t>
      </w:r>
    </w:p>
    <w:p w:rsidR="00B1281D" w:rsidRDefault="004E663C" w:rsidP="00B1281D">
      <w:pPr>
        <w:pStyle w:val="ListParagraph"/>
        <w:numPr>
          <w:ilvl w:val="0"/>
          <w:numId w:val="234"/>
        </w:numPr>
      </w:pPr>
      <w:r>
        <w:t>Publication: No</w:t>
      </w:r>
    </w:p>
    <w:p w:rsidR="00B1281D" w:rsidRPr="00B1281D" w:rsidRDefault="00B1281D" w:rsidP="00B1281D">
      <w:pPr>
        <w:pStyle w:val="ListParagraph"/>
        <w:numPr>
          <w:ilvl w:val="0"/>
          <w:numId w:val="234"/>
        </w:numPr>
      </w:pPr>
      <w:r>
        <w:t xml:space="preserve">Data Cleansing: </w:t>
      </w:r>
      <w:r w:rsidR="00C467A1">
        <w:t>No</w:t>
      </w:r>
    </w:p>
    <w:p w:rsidR="00B1281D" w:rsidRDefault="00B1281D" w:rsidP="00B1281D">
      <w:pPr>
        <w:pStyle w:val="Heading2"/>
        <w:numPr>
          <w:ilvl w:val="0"/>
          <w:numId w:val="18"/>
        </w:numPr>
      </w:pPr>
      <w:bookmarkStart w:id="65" w:name="_Toc62200717"/>
      <w:r w:rsidRPr="00B1281D">
        <w:t>Other Impact (1) - Number of Units</w:t>
      </w:r>
      <w:r w:rsidR="00C467A1">
        <w:t xml:space="preserve"> (Column BL</w:t>
      </w:r>
      <w:r>
        <w:t>)</w:t>
      </w:r>
      <w:bookmarkEnd w:id="65"/>
    </w:p>
    <w:p w:rsidR="00B1281D" w:rsidRDefault="00B1281D" w:rsidP="00B1281D">
      <w:pPr>
        <w:pStyle w:val="ListParagraph"/>
        <w:numPr>
          <w:ilvl w:val="0"/>
          <w:numId w:val="235"/>
        </w:numPr>
      </w:pPr>
      <w:r>
        <w:t xml:space="preserve">Variable:  </w:t>
      </w:r>
      <w:r w:rsidRPr="00B1281D">
        <w:t>otherimpact1numberofunits</w:t>
      </w:r>
    </w:p>
    <w:p w:rsidR="00B1281D" w:rsidRDefault="004E663C" w:rsidP="00B1281D">
      <w:pPr>
        <w:pStyle w:val="ListParagraph"/>
        <w:numPr>
          <w:ilvl w:val="0"/>
          <w:numId w:val="235"/>
        </w:numPr>
      </w:pPr>
      <w:r>
        <w:t>Publication: No</w:t>
      </w:r>
    </w:p>
    <w:p w:rsidR="00B1281D" w:rsidRPr="00B1281D" w:rsidRDefault="00B1281D" w:rsidP="00B1281D">
      <w:pPr>
        <w:pStyle w:val="ListParagraph"/>
        <w:numPr>
          <w:ilvl w:val="0"/>
          <w:numId w:val="235"/>
        </w:numPr>
      </w:pPr>
      <w:r>
        <w:t xml:space="preserve">Data Cleansing: </w:t>
      </w:r>
      <w:r w:rsidR="00D31A17">
        <w:t>No</w:t>
      </w:r>
    </w:p>
    <w:p w:rsidR="00B1281D" w:rsidRDefault="00B1281D" w:rsidP="00B1281D">
      <w:pPr>
        <w:pStyle w:val="Heading2"/>
        <w:numPr>
          <w:ilvl w:val="0"/>
          <w:numId w:val="18"/>
        </w:numPr>
      </w:pPr>
      <w:bookmarkStart w:id="66" w:name="_Toc62200718"/>
      <w:r w:rsidRPr="00B1281D">
        <w:t xml:space="preserve">Other Impact (2) </w:t>
      </w:r>
      <w:r>
        <w:t>–</w:t>
      </w:r>
      <w:r w:rsidRPr="00B1281D">
        <w:t xml:space="preserve"> Explain</w:t>
      </w:r>
      <w:r w:rsidR="00D31A17">
        <w:t xml:space="preserve"> (Column BM</w:t>
      </w:r>
      <w:r>
        <w:t>)</w:t>
      </w:r>
      <w:bookmarkEnd w:id="66"/>
    </w:p>
    <w:p w:rsidR="00B1281D" w:rsidRDefault="00B1281D" w:rsidP="00B1281D">
      <w:pPr>
        <w:pStyle w:val="ListParagraph"/>
        <w:numPr>
          <w:ilvl w:val="0"/>
          <w:numId w:val="236"/>
        </w:numPr>
      </w:pPr>
      <w:r>
        <w:t>Variable:  otherimpact2explain</w:t>
      </w:r>
    </w:p>
    <w:p w:rsidR="00B1281D" w:rsidRDefault="004E663C" w:rsidP="00B1281D">
      <w:pPr>
        <w:pStyle w:val="ListParagraph"/>
        <w:numPr>
          <w:ilvl w:val="0"/>
          <w:numId w:val="236"/>
        </w:numPr>
      </w:pPr>
      <w:r>
        <w:t>Publication: No</w:t>
      </w:r>
    </w:p>
    <w:p w:rsidR="00B1281D" w:rsidRPr="00B1281D" w:rsidRDefault="00B1281D" w:rsidP="00B1281D">
      <w:pPr>
        <w:pStyle w:val="ListParagraph"/>
        <w:numPr>
          <w:ilvl w:val="0"/>
          <w:numId w:val="236"/>
        </w:numPr>
      </w:pPr>
      <w:r>
        <w:t xml:space="preserve">Data Cleansing: </w:t>
      </w:r>
      <w:r w:rsidR="00D31A17">
        <w:t>No</w:t>
      </w:r>
    </w:p>
    <w:p w:rsidR="00B1281D" w:rsidRDefault="00B1281D" w:rsidP="00B1281D">
      <w:pPr>
        <w:pStyle w:val="Heading2"/>
        <w:numPr>
          <w:ilvl w:val="0"/>
          <w:numId w:val="18"/>
        </w:numPr>
      </w:pPr>
      <w:bookmarkStart w:id="67" w:name="_Toc62200719"/>
      <w:r w:rsidRPr="00B1281D">
        <w:t>Other Impact (2) - Number of Units</w:t>
      </w:r>
      <w:r w:rsidR="00D31A17">
        <w:t xml:space="preserve"> (Column BN</w:t>
      </w:r>
      <w:r>
        <w:t>)</w:t>
      </w:r>
      <w:bookmarkEnd w:id="67"/>
    </w:p>
    <w:p w:rsidR="00B1281D" w:rsidRDefault="00B1281D" w:rsidP="00B1281D">
      <w:pPr>
        <w:pStyle w:val="ListParagraph"/>
        <w:numPr>
          <w:ilvl w:val="0"/>
          <w:numId w:val="237"/>
        </w:numPr>
      </w:pPr>
      <w:r>
        <w:t xml:space="preserve">Variable:  </w:t>
      </w:r>
      <w:r w:rsidRPr="00B1281D">
        <w:t>otherimpact2numberofunits</w:t>
      </w:r>
    </w:p>
    <w:p w:rsidR="00B1281D" w:rsidRDefault="004E663C" w:rsidP="00B1281D">
      <w:pPr>
        <w:pStyle w:val="ListParagraph"/>
        <w:numPr>
          <w:ilvl w:val="0"/>
          <w:numId w:val="237"/>
        </w:numPr>
      </w:pPr>
      <w:r>
        <w:t>Publication: No</w:t>
      </w:r>
    </w:p>
    <w:p w:rsidR="00B1281D" w:rsidRDefault="00B1281D" w:rsidP="00B1281D">
      <w:pPr>
        <w:pStyle w:val="ListParagraph"/>
        <w:numPr>
          <w:ilvl w:val="0"/>
          <w:numId w:val="237"/>
        </w:numPr>
      </w:pPr>
      <w:r>
        <w:t xml:space="preserve">Data Cleansing: </w:t>
      </w:r>
      <w:r w:rsidR="00D31A17">
        <w:t>No</w:t>
      </w:r>
    </w:p>
    <w:p w:rsidR="00D31A17" w:rsidRDefault="00D31A17" w:rsidP="00D31A17">
      <w:pPr>
        <w:pStyle w:val="ListParagraph"/>
        <w:ind w:left="1440"/>
      </w:pPr>
    </w:p>
    <w:p w:rsidR="00D31A17" w:rsidRPr="00390EE8" w:rsidRDefault="00390EE8" w:rsidP="00EB52BD">
      <w:pPr>
        <w:pStyle w:val="ListParagraph"/>
        <w:numPr>
          <w:ilvl w:val="0"/>
          <w:numId w:val="15"/>
        </w:numPr>
      </w:pP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CDFI TLR Address</w:t>
      </w:r>
    </w:p>
    <w:p w:rsidR="00390EE8" w:rsidRPr="00390EE8" w:rsidRDefault="00390EE8" w:rsidP="00390EE8">
      <w:pPr>
        <w:pStyle w:val="ListParagraph"/>
        <w:ind w:left="1080"/>
      </w:pPr>
    </w:p>
    <w:p w:rsidR="00390EE8" w:rsidRDefault="00390EE8" w:rsidP="00390EE8">
      <w:pPr>
        <w:pStyle w:val="Heading2"/>
        <w:numPr>
          <w:ilvl w:val="0"/>
          <w:numId w:val="18"/>
        </w:numPr>
      </w:pPr>
      <w:bookmarkStart w:id="68" w:name="_Toc62200720"/>
      <w:r w:rsidRPr="00A81363">
        <w:t>P</w:t>
      </w:r>
      <w:r w:rsidR="00854388">
        <w:t>roject Street Address Line (Column C</w:t>
      </w:r>
      <w:r>
        <w:t>)</w:t>
      </w:r>
      <w:bookmarkEnd w:id="68"/>
    </w:p>
    <w:p w:rsidR="00390EE8" w:rsidRDefault="00390EE8" w:rsidP="00390EE8">
      <w:pPr>
        <w:pStyle w:val="ListParagraph"/>
        <w:numPr>
          <w:ilvl w:val="0"/>
          <w:numId w:val="168"/>
        </w:numPr>
      </w:pPr>
      <w:r>
        <w:t xml:space="preserve">Variable:  </w:t>
      </w:r>
      <w:proofErr w:type="spellStart"/>
      <w:r w:rsidR="00854388">
        <w:t>projectstreetaddressline</w:t>
      </w:r>
      <w:proofErr w:type="spellEnd"/>
    </w:p>
    <w:p w:rsidR="00390EE8" w:rsidRDefault="00390EE8" w:rsidP="00390EE8">
      <w:pPr>
        <w:pStyle w:val="ListParagraph"/>
        <w:numPr>
          <w:ilvl w:val="0"/>
          <w:numId w:val="168"/>
        </w:numPr>
      </w:pPr>
      <w:r>
        <w:t>Publication: No</w:t>
      </w:r>
    </w:p>
    <w:p w:rsidR="00390EE8" w:rsidRPr="00A81363" w:rsidRDefault="00390EE8" w:rsidP="00390EE8">
      <w:pPr>
        <w:pStyle w:val="ListParagraph"/>
        <w:numPr>
          <w:ilvl w:val="0"/>
          <w:numId w:val="168"/>
        </w:numPr>
      </w:pPr>
      <w:r>
        <w:t xml:space="preserve">Data Cleansing: </w:t>
      </w:r>
      <w:r w:rsidR="00854388">
        <w:t>No</w:t>
      </w:r>
    </w:p>
    <w:p w:rsidR="00390EE8" w:rsidRDefault="00390EE8" w:rsidP="00390EE8">
      <w:pPr>
        <w:pStyle w:val="Heading2"/>
        <w:numPr>
          <w:ilvl w:val="0"/>
          <w:numId w:val="18"/>
        </w:numPr>
      </w:pPr>
      <w:bookmarkStart w:id="69" w:name="_Toc62200721"/>
      <w:r w:rsidRPr="004027F7">
        <w:t>Project Street Address Line 2</w:t>
      </w:r>
      <w:r w:rsidR="00854388">
        <w:t xml:space="preserve"> (Column D</w:t>
      </w:r>
      <w:r>
        <w:t>)</w:t>
      </w:r>
      <w:bookmarkEnd w:id="69"/>
    </w:p>
    <w:p w:rsidR="00390EE8" w:rsidRDefault="00390EE8" w:rsidP="00390EE8">
      <w:pPr>
        <w:pStyle w:val="ListParagraph"/>
        <w:numPr>
          <w:ilvl w:val="0"/>
          <w:numId w:val="169"/>
        </w:numPr>
      </w:pPr>
      <w:r>
        <w:t>Variable:  projectstreetaddressline2</w:t>
      </w:r>
    </w:p>
    <w:p w:rsidR="00390EE8" w:rsidRDefault="00390EE8" w:rsidP="00390EE8">
      <w:pPr>
        <w:pStyle w:val="ListParagraph"/>
        <w:numPr>
          <w:ilvl w:val="0"/>
          <w:numId w:val="169"/>
        </w:numPr>
      </w:pPr>
      <w:r>
        <w:t>Publication: No</w:t>
      </w:r>
    </w:p>
    <w:p w:rsidR="00390EE8" w:rsidRPr="004027F7" w:rsidRDefault="00390EE8" w:rsidP="00390EE8">
      <w:pPr>
        <w:pStyle w:val="ListParagraph"/>
        <w:numPr>
          <w:ilvl w:val="0"/>
          <w:numId w:val="169"/>
        </w:numPr>
      </w:pPr>
      <w:r>
        <w:t>Data Cleansing: No</w:t>
      </w:r>
    </w:p>
    <w:p w:rsidR="00390EE8" w:rsidRDefault="00390EE8" w:rsidP="00390EE8">
      <w:pPr>
        <w:pStyle w:val="Heading2"/>
        <w:numPr>
          <w:ilvl w:val="0"/>
          <w:numId w:val="18"/>
        </w:numPr>
      </w:pPr>
      <w:bookmarkStart w:id="70" w:name="_Toc62200722"/>
      <w:r w:rsidRPr="004027F7">
        <w:t>Project City</w:t>
      </w:r>
      <w:r w:rsidR="00854388">
        <w:t xml:space="preserve"> (Column E</w:t>
      </w:r>
      <w:r>
        <w:t>)</w:t>
      </w:r>
      <w:bookmarkEnd w:id="70"/>
    </w:p>
    <w:p w:rsidR="00390EE8" w:rsidRDefault="00390EE8" w:rsidP="00390EE8">
      <w:pPr>
        <w:pStyle w:val="ListParagraph"/>
        <w:numPr>
          <w:ilvl w:val="0"/>
          <w:numId w:val="170"/>
        </w:numPr>
      </w:pPr>
      <w:r>
        <w:t xml:space="preserve">Variable:  </w:t>
      </w:r>
      <w:proofErr w:type="spellStart"/>
      <w:r w:rsidRPr="004027F7">
        <w:t>projectcity</w:t>
      </w:r>
      <w:proofErr w:type="spellEnd"/>
    </w:p>
    <w:p w:rsidR="00390EE8" w:rsidRDefault="00390EE8" w:rsidP="00390EE8">
      <w:pPr>
        <w:pStyle w:val="ListParagraph"/>
        <w:numPr>
          <w:ilvl w:val="0"/>
          <w:numId w:val="170"/>
        </w:numPr>
      </w:pPr>
      <w:r>
        <w:t>Publication: No</w:t>
      </w:r>
    </w:p>
    <w:p w:rsidR="00390EE8" w:rsidRPr="004027F7" w:rsidRDefault="00390EE8" w:rsidP="00390EE8">
      <w:pPr>
        <w:pStyle w:val="ListParagraph"/>
        <w:numPr>
          <w:ilvl w:val="0"/>
          <w:numId w:val="170"/>
        </w:numPr>
      </w:pPr>
      <w:r>
        <w:t xml:space="preserve">Data Cleansing: </w:t>
      </w:r>
      <w:r w:rsidR="00854388">
        <w:t>No</w:t>
      </w:r>
    </w:p>
    <w:p w:rsidR="00390EE8" w:rsidRDefault="00390EE8" w:rsidP="00390EE8">
      <w:pPr>
        <w:pStyle w:val="Heading2"/>
        <w:numPr>
          <w:ilvl w:val="0"/>
          <w:numId w:val="18"/>
        </w:numPr>
      </w:pPr>
      <w:bookmarkStart w:id="71" w:name="_Toc62200723"/>
      <w:r w:rsidRPr="009D5EFF">
        <w:t>Project State</w:t>
      </w:r>
      <w:r w:rsidR="00854388">
        <w:t xml:space="preserve"> (Column F</w:t>
      </w:r>
      <w:r>
        <w:t>)</w:t>
      </w:r>
      <w:bookmarkEnd w:id="71"/>
    </w:p>
    <w:p w:rsidR="00390EE8" w:rsidRDefault="00390EE8" w:rsidP="00390EE8">
      <w:pPr>
        <w:pStyle w:val="ListParagraph"/>
        <w:numPr>
          <w:ilvl w:val="0"/>
          <w:numId w:val="171"/>
        </w:numPr>
      </w:pPr>
      <w:r>
        <w:t xml:space="preserve">Variable:  </w:t>
      </w:r>
      <w:proofErr w:type="spellStart"/>
      <w:r w:rsidRPr="009D5EFF">
        <w:t>projectstate</w:t>
      </w:r>
      <w:proofErr w:type="spellEnd"/>
    </w:p>
    <w:p w:rsidR="00390EE8" w:rsidRDefault="00390EE8" w:rsidP="00390EE8">
      <w:pPr>
        <w:pStyle w:val="ListParagraph"/>
        <w:numPr>
          <w:ilvl w:val="0"/>
          <w:numId w:val="171"/>
        </w:numPr>
      </w:pPr>
      <w:r>
        <w:t>Publication: No</w:t>
      </w:r>
    </w:p>
    <w:p w:rsidR="00390EE8" w:rsidRPr="009D5EFF" w:rsidRDefault="00390EE8" w:rsidP="00390EE8">
      <w:pPr>
        <w:pStyle w:val="ListParagraph"/>
        <w:numPr>
          <w:ilvl w:val="0"/>
          <w:numId w:val="171"/>
        </w:numPr>
      </w:pPr>
      <w:r>
        <w:t xml:space="preserve">Data Cleansing: </w:t>
      </w:r>
      <w:r w:rsidR="00854388">
        <w:t>No</w:t>
      </w:r>
    </w:p>
    <w:p w:rsidR="00390EE8" w:rsidRDefault="00390EE8" w:rsidP="00390EE8">
      <w:pPr>
        <w:pStyle w:val="Heading2"/>
        <w:numPr>
          <w:ilvl w:val="0"/>
          <w:numId w:val="18"/>
        </w:numPr>
      </w:pPr>
      <w:bookmarkStart w:id="72" w:name="_Toc62200724"/>
      <w:r w:rsidRPr="009D5EFF">
        <w:lastRenderedPageBreak/>
        <w:t>Project Zip</w:t>
      </w:r>
      <w:r w:rsidR="00854388">
        <w:t xml:space="preserve"> C</w:t>
      </w:r>
      <w:r w:rsidRPr="009D5EFF">
        <w:t>ode</w:t>
      </w:r>
      <w:r w:rsidR="00854388">
        <w:t xml:space="preserve"> </w:t>
      </w:r>
      <w:r w:rsidRPr="009D5EFF">
        <w:t>5</w:t>
      </w:r>
      <w:r w:rsidR="00854388">
        <w:t xml:space="preserve"> (Column G</w:t>
      </w:r>
      <w:r>
        <w:t>)</w:t>
      </w:r>
      <w:bookmarkEnd w:id="72"/>
    </w:p>
    <w:p w:rsidR="00390EE8" w:rsidRDefault="00390EE8" w:rsidP="00390EE8">
      <w:pPr>
        <w:pStyle w:val="ListParagraph"/>
        <w:numPr>
          <w:ilvl w:val="0"/>
          <w:numId w:val="172"/>
        </w:numPr>
      </w:pPr>
      <w:r>
        <w:t xml:space="preserve">Variable:  </w:t>
      </w:r>
      <w:r w:rsidRPr="009D5EFF">
        <w:t>projectzipcode5</w:t>
      </w:r>
    </w:p>
    <w:p w:rsidR="00390EE8" w:rsidRDefault="00390EE8" w:rsidP="00390EE8">
      <w:pPr>
        <w:pStyle w:val="ListParagraph"/>
        <w:numPr>
          <w:ilvl w:val="0"/>
          <w:numId w:val="172"/>
        </w:numPr>
      </w:pPr>
      <w:r>
        <w:t>Publication: No</w:t>
      </w:r>
    </w:p>
    <w:p w:rsidR="00390EE8" w:rsidRPr="009D5EFF" w:rsidRDefault="00390EE8" w:rsidP="00390EE8">
      <w:pPr>
        <w:pStyle w:val="ListParagraph"/>
        <w:numPr>
          <w:ilvl w:val="0"/>
          <w:numId w:val="172"/>
        </w:numPr>
      </w:pPr>
      <w:r>
        <w:t xml:space="preserve">Data Cleansing: </w:t>
      </w:r>
      <w:r w:rsidR="00854388">
        <w:t>No</w:t>
      </w:r>
    </w:p>
    <w:p w:rsidR="00390EE8" w:rsidRDefault="00390EE8" w:rsidP="00390EE8">
      <w:pPr>
        <w:pStyle w:val="Heading2"/>
        <w:numPr>
          <w:ilvl w:val="0"/>
          <w:numId w:val="18"/>
        </w:numPr>
      </w:pPr>
      <w:bookmarkStart w:id="73" w:name="_Toc62200725"/>
      <w:r w:rsidRPr="009D5EFF">
        <w:t>Project Zip</w:t>
      </w:r>
      <w:r w:rsidR="00854388">
        <w:t xml:space="preserve"> C</w:t>
      </w:r>
      <w:r w:rsidRPr="009D5EFF">
        <w:t>ode</w:t>
      </w:r>
      <w:r w:rsidR="00854388">
        <w:t xml:space="preserve"> </w:t>
      </w:r>
      <w:r w:rsidRPr="009D5EFF">
        <w:t>+4</w:t>
      </w:r>
      <w:r w:rsidR="00854388">
        <w:t xml:space="preserve"> (Column H</w:t>
      </w:r>
      <w:r>
        <w:t>)</w:t>
      </w:r>
      <w:bookmarkEnd w:id="73"/>
    </w:p>
    <w:p w:rsidR="00390EE8" w:rsidRDefault="00390EE8" w:rsidP="00390EE8">
      <w:pPr>
        <w:pStyle w:val="ListParagraph"/>
        <w:numPr>
          <w:ilvl w:val="0"/>
          <w:numId w:val="173"/>
        </w:numPr>
      </w:pPr>
      <w:r>
        <w:t xml:space="preserve">Variable:  </w:t>
      </w:r>
      <w:r w:rsidRPr="009D5EFF">
        <w:t>projectzipcodeplus4</w:t>
      </w:r>
    </w:p>
    <w:p w:rsidR="00390EE8" w:rsidRDefault="00390EE8" w:rsidP="00390EE8">
      <w:pPr>
        <w:pStyle w:val="ListParagraph"/>
        <w:numPr>
          <w:ilvl w:val="0"/>
          <w:numId w:val="173"/>
        </w:numPr>
      </w:pPr>
      <w:r>
        <w:t>Publication: No</w:t>
      </w:r>
    </w:p>
    <w:p w:rsidR="00390EE8" w:rsidRPr="009D5EFF" w:rsidRDefault="00390EE8" w:rsidP="00390EE8">
      <w:pPr>
        <w:pStyle w:val="ListParagraph"/>
        <w:numPr>
          <w:ilvl w:val="0"/>
          <w:numId w:val="173"/>
        </w:numPr>
      </w:pPr>
      <w:r>
        <w:t>Data Cleansing: No</w:t>
      </w:r>
    </w:p>
    <w:p w:rsidR="00390EE8" w:rsidRDefault="00390EE8" w:rsidP="00390EE8">
      <w:pPr>
        <w:pStyle w:val="Heading2"/>
        <w:numPr>
          <w:ilvl w:val="0"/>
          <w:numId w:val="18"/>
        </w:numPr>
      </w:pPr>
      <w:bookmarkStart w:id="74" w:name="_Toc62200726"/>
      <w:r w:rsidRPr="009D5EFF">
        <w:t>Project FIPS Code</w:t>
      </w:r>
      <w:r w:rsidR="00854388">
        <w:t xml:space="preserve"> (Column I</w:t>
      </w:r>
      <w:r>
        <w:t>)</w:t>
      </w:r>
      <w:bookmarkEnd w:id="74"/>
    </w:p>
    <w:p w:rsidR="00390EE8" w:rsidRDefault="00854388" w:rsidP="00390EE8">
      <w:pPr>
        <w:pStyle w:val="ListParagraph"/>
        <w:numPr>
          <w:ilvl w:val="0"/>
          <w:numId w:val="174"/>
        </w:numPr>
      </w:pPr>
      <w:r>
        <w:t xml:space="preserve">Variable:  </w:t>
      </w:r>
      <w:r w:rsidR="00390EE8" w:rsidRPr="009D5EFF">
        <w:t>projectfipscode</w:t>
      </w:r>
      <w:r w:rsidR="00390EE8">
        <w:t>_2010</w:t>
      </w:r>
    </w:p>
    <w:p w:rsidR="00390EE8" w:rsidRDefault="00390EE8" w:rsidP="00390EE8">
      <w:pPr>
        <w:pStyle w:val="ListParagraph"/>
        <w:numPr>
          <w:ilvl w:val="0"/>
          <w:numId w:val="174"/>
        </w:numPr>
      </w:pPr>
      <w:r>
        <w:t>Publication: Yes</w:t>
      </w:r>
    </w:p>
    <w:p w:rsidR="00390EE8" w:rsidRPr="009D5EFF" w:rsidRDefault="00390EE8" w:rsidP="006F5C28">
      <w:pPr>
        <w:pStyle w:val="ListParagraph"/>
        <w:numPr>
          <w:ilvl w:val="0"/>
          <w:numId w:val="174"/>
        </w:numPr>
      </w:pPr>
      <w:r>
        <w:t xml:space="preserve">Data Cleansing:  </w:t>
      </w:r>
      <w:r w:rsidR="006F5C28">
        <w:t>For invalid FIPS codes, use reported addresses to obtain valid FIPS codes.  If there are no reported addresses, contact</w:t>
      </w:r>
      <w:r w:rsidR="006F5C28" w:rsidRPr="006F5C28">
        <w:t xml:space="preserve"> the recipien</w:t>
      </w:r>
      <w:r w:rsidR="006F5C28">
        <w:t>ts to get valid FIPS codes.</w:t>
      </w:r>
      <w:r w:rsidR="00854388">
        <w:t xml:space="preserve"> </w:t>
      </w:r>
    </w:p>
    <w:p w:rsidR="00390EE8" w:rsidRDefault="006F5C28" w:rsidP="00390EE8">
      <w:pPr>
        <w:pStyle w:val="Heading2"/>
        <w:numPr>
          <w:ilvl w:val="0"/>
          <w:numId w:val="18"/>
        </w:numPr>
      </w:pPr>
      <w:bookmarkStart w:id="75" w:name="_Toc62200727"/>
      <w:r>
        <w:t>Project X-</w:t>
      </w:r>
      <w:r w:rsidR="00390EE8" w:rsidRPr="009D5EFF">
        <w:t>Coordinates</w:t>
      </w:r>
      <w:r>
        <w:t xml:space="preserve"> (Column J</w:t>
      </w:r>
      <w:r w:rsidR="00390EE8">
        <w:t>)</w:t>
      </w:r>
      <w:bookmarkEnd w:id="75"/>
    </w:p>
    <w:p w:rsidR="00390EE8" w:rsidRDefault="00390EE8" w:rsidP="006F5C28">
      <w:pPr>
        <w:pStyle w:val="ListParagraph"/>
        <w:numPr>
          <w:ilvl w:val="0"/>
          <w:numId w:val="175"/>
        </w:numPr>
      </w:pPr>
      <w:r>
        <w:t xml:space="preserve">Variable:  </w:t>
      </w:r>
      <w:proofErr w:type="spellStart"/>
      <w:r w:rsidR="006F5C28">
        <w:t>projectx</w:t>
      </w:r>
      <w:r w:rsidR="006F5C28" w:rsidRPr="006F5C28">
        <w:t>coordinates</w:t>
      </w:r>
      <w:proofErr w:type="spellEnd"/>
    </w:p>
    <w:p w:rsidR="00390EE8" w:rsidRDefault="00390EE8" w:rsidP="00390EE8">
      <w:pPr>
        <w:pStyle w:val="ListParagraph"/>
        <w:numPr>
          <w:ilvl w:val="0"/>
          <w:numId w:val="175"/>
        </w:numPr>
      </w:pPr>
      <w:r>
        <w:t>Publication: No</w:t>
      </w:r>
    </w:p>
    <w:p w:rsidR="00390EE8" w:rsidRPr="009D5EFF" w:rsidRDefault="00390EE8" w:rsidP="00390EE8">
      <w:pPr>
        <w:pStyle w:val="ListParagraph"/>
        <w:numPr>
          <w:ilvl w:val="0"/>
          <w:numId w:val="175"/>
        </w:numPr>
      </w:pPr>
      <w:r>
        <w:t xml:space="preserve">Data Cleansing: </w:t>
      </w:r>
      <w:r w:rsidR="006F5C28">
        <w:t>No</w:t>
      </w:r>
    </w:p>
    <w:p w:rsidR="00390EE8" w:rsidRDefault="006F5C28" w:rsidP="00390EE8">
      <w:pPr>
        <w:pStyle w:val="Heading2"/>
        <w:numPr>
          <w:ilvl w:val="0"/>
          <w:numId w:val="18"/>
        </w:numPr>
      </w:pPr>
      <w:bookmarkStart w:id="76" w:name="_Toc62200728"/>
      <w:r>
        <w:t>Project Y-</w:t>
      </w:r>
      <w:r w:rsidR="00390EE8" w:rsidRPr="009D5EFF">
        <w:t>Coordinates</w:t>
      </w:r>
      <w:r>
        <w:t xml:space="preserve"> (Column K</w:t>
      </w:r>
      <w:r w:rsidR="00390EE8">
        <w:t>)</w:t>
      </w:r>
      <w:bookmarkEnd w:id="76"/>
    </w:p>
    <w:p w:rsidR="00390EE8" w:rsidRDefault="00390EE8" w:rsidP="006F5C28">
      <w:pPr>
        <w:pStyle w:val="ListParagraph"/>
        <w:numPr>
          <w:ilvl w:val="0"/>
          <w:numId w:val="176"/>
        </w:numPr>
      </w:pPr>
      <w:r>
        <w:t xml:space="preserve">Variable:  </w:t>
      </w:r>
      <w:proofErr w:type="spellStart"/>
      <w:r w:rsidR="006F5C28">
        <w:t>projecty</w:t>
      </w:r>
      <w:r w:rsidR="006F5C28" w:rsidRPr="006F5C28">
        <w:t>coordinates</w:t>
      </w:r>
      <w:proofErr w:type="spellEnd"/>
    </w:p>
    <w:p w:rsidR="006F5C28" w:rsidRDefault="00390EE8" w:rsidP="006F5C28">
      <w:pPr>
        <w:pStyle w:val="ListParagraph"/>
        <w:numPr>
          <w:ilvl w:val="0"/>
          <w:numId w:val="176"/>
        </w:numPr>
      </w:pPr>
      <w:r>
        <w:t>Publication: No</w:t>
      </w:r>
    </w:p>
    <w:p w:rsidR="00390EE8" w:rsidRPr="00D31A17" w:rsidRDefault="00390EE8" w:rsidP="006F5C28">
      <w:pPr>
        <w:pStyle w:val="ListParagraph"/>
        <w:numPr>
          <w:ilvl w:val="0"/>
          <w:numId w:val="176"/>
        </w:numPr>
      </w:pPr>
      <w:r>
        <w:t xml:space="preserve">Data Cleansing: </w:t>
      </w:r>
      <w:r w:rsidR="006F5C28">
        <w:t>No</w:t>
      </w:r>
    </w:p>
    <w:p w:rsidR="00D31A17" w:rsidRPr="00D31A17" w:rsidRDefault="00D31A17" w:rsidP="00D31A17">
      <w:pPr>
        <w:pStyle w:val="ListParagraph"/>
        <w:ind w:left="1080"/>
      </w:pPr>
    </w:p>
    <w:p w:rsidR="00D31A17" w:rsidRPr="00D31A17" w:rsidRDefault="00D31A17" w:rsidP="00EB52BD">
      <w:pPr>
        <w:pStyle w:val="ListParagraph"/>
        <w:numPr>
          <w:ilvl w:val="0"/>
          <w:numId w:val="15"/>
        </w:numPr>
      </w:pP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Consumer Loan</w:t>
      </w:r>
      <w:r w:rsidR="006F5C28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s/Investments Originated</w:t>
      </w: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</w:t>
      </w:r>
      <w:r w:rsidR="006F5C28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Table</w:t>
      </w:r>
    </w:p>
    <w:p w:rsidR="00D31A17" w:rsidRDefault="00D31A17" w:rsidP="00D31A17">
      <w:pPr>
        <w:pStyle w:val="ListParagraph"/>
        <w:ind w:left="1080"/>
      </w:pPr>
    </w:p>
    <w:p w:rsidR="003750A2" w:rsidRDefault="00D45460" w:rsidP="003750A2">
      <w:pPr>
        <w:pStyle w:val="Heading2"/>
        <w:numPr>
          <w:ilvl w:val="0"/>
          <w:numId w:val="18"/>
        </w:numPr>
      </w:pPr>
      <w:bookmarkStart w:id="77" w:name="_Toc62200729"/>
      <w:r>
        <w:t>Fiscal Year (Column B</w:t>
      </w:r>
      <w:r w:rsidR="003750A2">
        <w:t>)</w:t>
      </w:r>
      <w:bookmarkEnd w:id="77"/>
    </w:p>
    <w:p w:rsidR="003750A2" w:rsidRDefault="003750A2" w:rsidP="003750A2">
      <w:pPr>
        <w:pStyle w:val="ListParagraph"/>
        <w:numPr>
          <w:ilvl w:val="0"/>
          <w:numId w:val="168"/>
        </w:numPr>
      </w:pPr>
      <w:r>
        <w:t xml:space="preserve">Variable:  </w:t>
      </w:r>
      <w:proofErr w:type="spellStart"/>
      <w:r w:rsidR="00D45460">
        <w:t>fiscalyear</w:t>
      </w:r>
      <w:proofErr w:type="spellEnd"/>
    </w:p>
    <w:p w:rsidR="003750A2" w:rsidRDefault="00D45460" w:rsidP="003750A2">
      <w:pPr>
        <w:pStyle w:val="ListParagraph"/>
        <w:numPr>
          <w:ilvl w:val="0"/>
          <w:numId w:val="168"/>
        </w:numPr>
      </w:pPr>
      <w:r>
        <w:t>Publication: Yes</w:t>
      </w:r>
    </w:p>
    <w:p w:rsidR="003750A2" w:rsidRPr="00A81363" w:rsidRDefault="003750A2" w:rsidP="00D45460">
      <w:pPr>
        <w:pStyle w:val="ListParagraph"/>
        <w:numPr>
          <w:ilvl w:val="0"/>
          <w:numId w:val="168"/>
        </w:numPr>
      </w:pPr>
      <w:r>
        <w:t xml:space="preserve">Data Cleansing: </w:t>
      </w:r>
      <w:r w:rsidR="00D45460" w:rsidRPr="00D45460">
        <w:t>Verify with the recipient for unusual and extreme values reported.</w:t>
      </w:r>
    </w:p>
    <w:p w:rsidR="003750A2" w:rsidRDefault="00D45460" w:rsidP="003750A2">
      <w:pPr>
        <w:pStyle w:val="Heading2"/>
        <w:numPr>
          <w:ilvl w:val="0"/>
          <w:numId w:val="18"/>
        </w:numPr>
      </w:pPr>
      <w:bookmarkStart w:id="78" w:name="_Toc62200730"/>
      <w:r>
        <w:t>Purpose (Column C</w:t>
      </w:r>
      <w:r w:rsidR="003750A2">
        <w:t>)</w:t>
      </w:r>
      <w:bookmarkEnd w:id="78"/>
    </w:p>
    <w:p w:rsidR="003750A2" w:rsidRDefault="003750A2" w:rsidP="003750A2">
      <w:pPr>
        <w:pStyle w:val="ListParagraph"/>
        <w:numPr>
          <w:ilvl w:val="0"/>
          <w:numId w:val="169"/>
        </w:numPr>
      </w:pPr>
      <w:r>
        <w:t>Vari</w:t>
      </w:r>
      <w:r w:rsidR="00D45460">
        <w:t>able:  purpose</w:t>
      </w:r>
    </w:p>
    <w:p w:rsidR="003750A2" w:rsidRDefault="00D45460" w:rsidP="003750A2">
      <w:pPr>
        <w:pStyle w:val="ListParagraph"/>
        <w:numPr>
          <w:ilvl w:val="0"/>
          <w:numId w:val="169"/>
        </w:numPr>
      </w:pPr>
      <w:r>
        <w:t>Publication: Yes</w:t>
      </w:r>
    </w:p>
    <w:p w:rsidR="003750A2" w:rsidRPr="004027F7" w:rsidRDefault="003750A2" w:rsidP="003750A2">
      <w:pPr>
        <w:pStyle w:val="ListParagraph"/>
        <w:numPr>
          <w:ilvl w:val="0"/>
          <w:numId w:val="169"/>
        </w:numPr>
      </w:pPr>
      <w:r>
        <w:t>Data Cleansing: No</w:t>
      </w:r>
    </w:p>
    <w:p w:rsidR="003750A2" w:rsidRDefault="00D45460" w:rsidP="003750A2">
      <w:pPr>
        <w:pStyle w:val="Heading2"/>
        <w:numPr>
          <w:ilvl w:val="0"/>
          <w:numId w:val="18"/>
        </w:numPr>
      </w:pPr>
      <w:bookmarkStart w:id="79" w:name="_Toc62200731"/>
      <w:r>
        <w:t>FIPS Code (Column D</w:t>
      </w:r>
      <w:r w:rsidR="003750A2">
        <w:t>)</w:t>
      </w:r>
      <w:bookmarkEnd w:id="79"/>
    </w:p>
    <w:p w:rsidR="003750A2" w:rsidRDefault="003750A2" w:rsidP="00D45460">
      <w:pPr>
        <w:pStyle w:val="ListParagraph"/>
        <w:numPr>
          <w:ilvl w:val="0"/>
          <w:numId w:val="170"/>
        </w:numPr>
      </w:pPr>
      <w:r>
        <w:t xml:space="preserve">Variable:  </w:t>
      </w:r>
      <w:r w:rsidR="00D45460" w:rsidRPr="00D45460">
        <w:t>projectfipscode_2010</w:t>
      </w:r>
    </w:p>
    <w:p w:rsidR="003750A2" w:rsidRDefault="00D45460" w:rsidP="003750A2">
      <w:pPr>
        <w:pStyle w:val="ListParagraph"/>
        <w:numPr>
          <w:ilvl w:val="0"/>
          <w:numId w:val="170"/>
        </w:numPr>
      </w:pPr>
      <w:r>
        <w:t>Publication: Yes</w:t>
      </w:r>
    </w:p>
    <w:p w:rsidR="003750A2" w:rsidRPr="004027F7" w:rsidRDefault="003750A2" w:rsidP="00D45460">
      <w:pPr>
        <w:pStyle w:val="ListParagraph"/>
        <w:numPr>
          <w:ilvl w:val="0"/>
          <w:numId w:val="170"/>
        </w:numPr>
      </w:pPr>
      <w:r>
        <w:lastRenderedPageBreak/>
        <w:t xml:space="preserve">Data Cleansing: </w:t>
      </w:r>
      <w:r w:rsidR="00D45460" w:rsidRPr="00D45460">
        <w:t>For invalid FIP</w:t>
      </w:r>
      <w:r w:rsidR="00D45460">
        <w:t>S codes,</w:t>
      </w:r>
      <w:r w:rsidR="00D45460" w:rsidRPr="00D45460">
        <w:t xml:space="preserve"> contact the recipients to get valid FIPS codes.</w:t>
      </w:r>
    </w:p>
    <w:p w:rsidR="003750A2" w:rsidRDefault="00D45460" w:rsidP="003750A2">
      <w:pPr>
        <w:pStyle w:val="Heading2"/>
        <w:numPr>
          <w:ilvl w:val="0"/>
          <w:numId w:val="18"/>
        </w:numPr>
      </w:pPr>
      <w:bookmarkStart w:id="80" w:name="_Toc62200732"/>
      <w:r>
        <w:t>Total Originated Amount (Column E</w:t>
      </w:r>
      <w:r w:rsidR="003750A2">
        <w:t>)</w:t>
      </w:r>
      <w:bookmarkEnd w:id="80"/>
    </w:p>
    <w:p w:rsidR="003750A2" w:rsidRDefault="003750A2" w:rsidP="00D45460">
      <w:pPr>
        <w:pStyle w:val="ListParagraph"/>
        <w:numPr>
          <w:ilvl w:val="0"/>
          <w:numId w:val="171"/>
        </w:numPr>
      </w:pPr>
      <w:r>
        <w:t xml:space="preserve">Variable:  </w:t>
      </w:r>
      <w:proofErr w:type="spellStart"/>
      <w:r w:rsidR="00D45460" w:rsidRPr="00D45460">
        <w:t>totalamount</w:t>
      </w:r>
      <w:proofErr w:type="spellEnd"/>
    </w:p>
    <w:p w:rsidR="003750A2" w:rsidRDefault="00D45460" w:rsidP="003750A2">
      <w:pPr>
        <w:pStyle w:val="ListParagraph"/>
        <w:numPr>
          <w:ilvl w:val="0"/>
          <w:numId w:val="171"/>
        </w:numPr>
      </w:pPr>
      <w:r>
        <w:t>Publication: Yes</w:t>
      </w:r>
    </w:p>
    <w:p w:rsidR="003750A2" w:rsidRPr="009D5EFF" w:rsidRDefault="003750A2" w:rsidP="003750A2">
      <w:pPr>
        <w:pStyle w:val="ListParagraph"/>
        <w:numPr>
          <w:ilvl w:val="0"/>
          <w:numId w:val="171"/>
        </w:numPr>
      </w:pPr>
      <w:r>
        <w:t xml:space="preserve">Data Cleansing: </w:t>
      </w:r>
      <w:r w:rsidR="004E663C" w:rsidRPr="00D45460">
        <w:t>Verify with the recipient for unusual and extreme values reported.</w:t>
      </w:r>
    </w:p>
    <w:p w:rsidR="003750A2" w:rsidRDefault="00D45460" w:rsidP="003750A2">
      <w:pPr>
        <w:pStyle w:val="Heading2"/>
        <w:numPr>
          <w:ilvl w:val="0"/>
          <w:numId w:val="18"/>
        </w:numPr>
      </w:pPr>
      <w:bookmarkStart w:id="81" w:name="_Toc62200733"/>
      <w:r>
        <w:t>Total Originated Number</w:t>
      </w:r>
      <w:r w:rsidR="0011413F">
        <w:t xml:space="preserve"> (Column F</w:t>
      </w:r>
      <w:r w:rsidR="003750A2">
        <w:t>)</w:t>
      </w:r>
      <w:bookmarkEnd w:id="81"/>
    </w:p>
    <w:p w:rsidR="003750A2" w:rsidRDefault="003750A2" w:rsidP="0011413F">
      <w:pPr>
        <w:pStyle w:val="ListParagraph"/>
        <w:numPr>
          <w:ilvl w:val="0"/>
          <w:numId w:val="172"/>
        </w:numPr>
      </w:pPr>
      <w:r>
        <w:t xml:space="preserve">Variable:  </w:t>
      </w:r>
      <w:proofErr w:type="spellStart"/>
      <w:r w:rsidR="0011413F" w:rsidRPr="0011413F">
        <w:t>totalnumber</w:t>
      </w:r>
      <w:proofErr w:type="spellEnd"/>
    </w:p>
    <w:p w:rsidR="003750A2" w:rsidRDefault="0011413F" w:rsidP="003750A2">
      <w:pPr>
        <w:pStyle w:val="ListParagraph"/>
        <w:numPr>
          <w:ilvl w:val="0"/>
          <w:numId w:val="172"/>
        </w:numPr>
      </w:pPr>
      <w:r>
        <w:t>Publication: Yes</w:t>
      </w:r>
    </w:p>
    <w:p w:rsidR="003750A2" w:rsidRPr="009D5EFF" w:rsidRDefault="003750A2" w:rsidP="003750A2">
      <w:pPr>
        <w:pStyle w:val="ListParagraph"/>
        <w:numPr>
          <w:ilvl w:val="0"/>
          <w:numId w:val="172"/>
        </w:numPr>
      </w:pPr>
      <w:r>
        <w:t xml:space="preserve">Data Cleansing: </w:t>
      </w:r>
      <w:r w:rsidR="004E663C" w:rsidRPr="00D45460">
        <w:t>Verify with the recipient for unusual and extreme values reported.</w:t>
      </w:r>
    </w:p>
    <w:p w:rsidR="003750A2" w:rsidRDefault="0011413F" w:rsidP="003750A2">
      <w:pPr>
        <w:pStyle w:val="Heading2"/>
        <w:numPr>
          <w:ilvl w:val="0"/>
          <w:numId w:val="18"/>
        </w:numPr>
      </w:pPr>
      <w:bookmarkStart w:id="82" w:name="_Toc62200734"/>
      <w:r>
        <w:t>LITP Amount (Column G</w:t>
      </w:r>
      <w:r w:rsidR="003750A2">
        <w:t>)</w:t>
      </w:r>
      <w:bookmarkEnd w:id="82"/>
    </w:p>
    <w:p w:rsidR="003750A2" w:rsidRDefault="003750A2" w:rsidP="0011413F">
      <w:pPr>
        <w:pStyle w:val="ListParagraph"/>
        <w:numPr>
          <w:ilvl w:val="0"/>
          <w:numId w:val="173"/>
        </w:numPr>
      </w:pPr>
      <w:r>
        <w:t xml:space="preserve">Variable:  </w:t>
      </w:r>
      <w:proofErr w:type="spellStart"/>
      <w:r w:rsidR="0011413F" w:rsidRPr="0011413F">
        <w:t>litpamount</w:t>
      </w:r>
      <w:proofErr w:type="spellEnd"/>
    </w:p>
    <w:p w:rsidR="003750A2" w:rsidRDefault="0011413F" w:rsidP="003750A2">
      <w:pPr>
        <w:pStyle w:val="ListParagraph"/>
        <w:numPr>
          <w:ilvl w:val="0"/>
          <w:numId w:val="173"/>
        </w:numPr>
      </w:pPr>
      <w:r>
        <w:t>Publication: Yes</w:t>
      </w:r>
    </w:p>
    <w:p w:rsidR="003750A2" w:rsidRPr="009D5EFF" w:rsidRDefault="0011413F" w:rsidP="003750A2">
      <w:pPr>
        <w:pStyle w:val="ListParagraph"/>
        <w:numPr>
          <w:ilvl w:val="0"/>
          <w:numId w:val="173"/>
        </w:numPr>
      </w:pPr>
      <w:r>
        <w:t>Data Cleansing: No</w:t>
      </w:r>
    </w:p>
    <w:p w:rsidR="003750A2" w:rsidRDefault="0011413F" w:rsidP="003750A2">
      <w:pPr>
        <w:pStyle w:val="Heading2"/>
        <w:numPr>
          <w:ilvl w:val="0"/>
          <w:numId w:val="18"/>
        </w:numPr>
      </w:pPr>
      <w:bookmarkStart w:id="83" w:name="_Toc62200735"/>
      <w:r>
        <w:t>LITP Number (Column H</w:t>
      </w:r>
      <w:r w:rsidR="003750A2">
        <w:t>)</w:t>
      </w:r>
      <w:bookmarkEnd w:id="83"/>
    </w:p>
    <w:p w:rsidR="003750A2" w:rsidRDefault="003750A2" w:rsidP="0011413F">
      <w:pPr>
        <w:pStyle w:val="ListParagraph"/>
        <w:numPr>
          <w:ilvl w:val="0"/>
          <w:numId w:val="174"/>
        </w:numPr>
      </w:pPr>
      <w:r>
        <w:t xml:space="preserve">Variable:  </w:t>
      </w:r>
      <w:proofErr w:type="spellStart"/>
      <w:r w:rsidR="0011413F" w:rsidRPr="0011413F">
        <w:t>litpnumber</w:t>
      </w:r>
      <w:proofErr w:type="spellEnd"/>
    </w:p>
    <w:p w:rsidR="003750A2" w:rsidRDefault="003750A2" w:rsidP="003750A2">
      <w:pPr>
        <w:pStyle w:val="ListParagraph"/>
        <w:numPr>
          <w:ilvl w:val="0"/>
          <w:numId w:val="174"/>
        </w:numPr>
      </w:pPr>
      <w:r>
        <w:t>Publication: Yes</w:t>
      </w:r>
    </w:p>
    <w:p w:rsidR="003750A2" w:rsidRPr="009D5EFF" w:rsidRDefault="003750A2" w:rsidP="003750A2">
      <w:pPr>
        <w:pStyle w:val="ListParagraph"/>
        <w:numPr>
          <w:ilvl w:val="0"/>
          <w:numId w:val="174"/>
        </w:numPr>
      </w:pPr>
      <w:r>
        <w:t xml:space="preserve">Data Cleansing:  </w:t>
      </w:r>
      <w:r w:rsidR="0011413F">
        <w:t>No</w:t>
      </w:r>
    </w:p>
    <w:p w:rsidR="003750A2" w:rsidRDefault="0011413F" w:rsidP="003750A2">
      <w:pPr>
        <w:pStyle w:val="Heading2"/>
        <w:numPr>
          <w:ilvl w:val="0"/>
          <w:numId w:val="18"/>
        </w:numPr>
      </w:pPr>
      <w:bookmarkStart w:id="84" w:name="_Toc62200736"/>
      <w:r>
        <w:t>OTP Amount (Column I</w:t>
      </w:r>
      <w:r w:rsidR="003750A2">
        <w:t>)</w:t>
      </w:r>
      <w:bookmarkEnd w:id="84"/>
    </w:p>
    <w:p w:rsidR="003750A2" w:rsidRDefault="003750A2" w:rsidP="0011413F">
      <w:pPr>
        <w:pStyle w:val="ListParagraph"/>
        <w:numPr>
          <w:ilvl w:val="0"/>
          <w:numId w:val="175"/>
        </w:numPr>
      </w:pPr>
      <w:r>
        <w:t xml:space="preserve">Variable:  </w:t>
      </w:r>
      <w:proofErr w:type="spellStart"/>
      <w:r w:rsidR="0011413F" w:rsidRPr="0011413F">
        <w:t>otpamount</w:t>
      </w:r>
      <w:proofErr w:type="spellEnd"/>
    </w:p>
    <w:p w:rsidR="003750A2" w:rsidRDefault="0011413F" w:rsidP="003750A2">
      <w:pPr>
        <w:pStyle w:val="ListParagraph"/>
        <w:numPr>
          <w:ilvl w:val="0"/>
          <w:numId w:val="175"/>
        </w:numPr>
      </w:pPr>
      <w:r>
        <w:t>Publication: Yes</w:t>
      </w:r>
    </w:p>
    <w:p w:rsidR="003750A2" w:rsidRDefault="003750A2" w:rsidP="003750A2">
      <w:pPr>
        <w:pStyle w:val="ListParagraph"/>
        <w:numPr>
          <w:ilvl w:val="0"/>
          <w:numId w:val="175"/>
        </w:numPr>
      </w:pPr>
      <w:r>
        <w:t xml:space="preserve">Data Cleansing: </w:t>
      </w:r>
      <w:r w:rsidR="0011413F">
        <w:t>No</w:t>
      </w:r>
    </w:p>
    <w:p w:rsidR="00B343E5" w:rsidRDefault="00B343E5" w:rsidP="00B343E5">
      <w:pPr>
        <w:pStyle w:val="Heading2"/>
        <w:numPr>
          <w:ilvl w:val="0"/>
          <w:numId w:val="18"/>
        </w:numPr>
      </w:pPr>
      <w:bookmarkStart w:id="85" w:name="_Toc62200737"/>
      <w:r>
        <w:t>OTP Number (Column J)</w:t>
      </w:r>
      <w:bookmarkEnd w:id="85"/>
    </w:p>
    <w:p w:rsidR="00B343E5" w:rsidRDefault="00B343E5" w:rsidP="00B343E5">
      <w:pPr>
        <w:pStyle w:val="ListParagraph"/>
        <w:numPr>
          <w:ilvl w:val="0"/>
          <w:numId w:val="175"/>
        </w:numPr>
      </w:pPr>
      <w:r>
        <w:t xml:space="preserve">Variable:  </w:t>
      </w:r>
      <w:proofErr w:type="spellStart"/>
      <w:r w:rsidRPr="00B343E5">
        <w:t>otpnumber</w:t>
      </w:r>
      <w:proofErr w:type="spellEnd"/>
    </w:p>
    <w:p w:rsidR="00B343E5" w:rsidRDefault="00B343E5" w:rsidP="00B343E5">
      <w:pPr>
        <w:pStyle w:val="ListParagraph"/>
        <w:numPr>
          <w:ilvl w:val="0"/>
          <w:numId w:val="175"/>
        </w:numPr>
      </w:pPr>
      <w:r>
        <w:t>Publication: Yes</w:t>
      </w:r>
    </w:p>
    <w:p w:rsidR="00B343E5" w:rsidRPr="009D5EFF" w:rsidRDefault="00B343E5" w:rsidP="00B343E5">
      <w:pPr>
        <w:pStyle w:val="ListParagraph"/>
        <w:numPr>
          <w:ilvl w:val="0"/>
          <w:numId w:val="175"/>
        </w:numPr>
      </w:pPr>
      <w:r>
        <w:t>Data Cleansing: No</w:t>
      </w:r>
    </w:p>
    <w:sectPr w:rsidR="00B343E5" w:rsidRPr="009D5EFF" w:rsidSect="00592922">
      <w:footerReference w:type="default" r:id="rId9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F5C" w:rsidRDefault="004B6F5C" w:rsidP="001C271A">
      <w:pPr>
        <w:spacing w:after="0" w:line="240" w:lineRule="auto"/>
      </w:pPr>
      <w:r>
        <w:separator/>
      </w:r>
    </w:p>
  </w:endnote>
  <w:endnote w:type="continuationSeparator" w:id="0">
    <w:p w:rsidR="004B6F5C" w:rsidRDefault="004B6F5C" w:rsidP="001C2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200068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4B6F5C" w:rsidRDefault="004B6F5C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52D8" w:rsidRPr="00CF52D8">
          <w:rPr>
            <w:b/>
            <w:bCs/>
            <w:noProof/>
          </w:rPr>
          <w:t>14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4B6F5C" w:rsidRDefault="004B6F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F5C" w:rsidRDefault="004B6F5C" w:rsidP="001C271A">
      <w:pPr>
        <w:spacing w:after="0" w:line="240" w:lineRule="auto"/>
      </w:pPr>
      <w:r>
        <w:separator/>
      </w:r>
    </w:p>
  </w:footnote>
  <w:footnote w:type="continuationSeparator" w:id="0">
    <w:p w:rsidR="004B6F5C" w:rsidRDefault="004B6F5C" w:rsidP="001C271A">
      <w:pPr>
        <w:spacing w:after="0" w:line="240" w:lineRule="auto"/>
      </w:pPr>
      <w:r>
        <w:continuationSeparator/>
      </w:r>
    </w:p>
  </w:footnote>
  <w:footnote w:id="1">
    <w:p w:rsidR="004B6F5C" w:rsidRDefault="004B6F5C" w:rsidP="00CF2D20">
      <w:pPr>
        <w:pStyle w:val="FootnoteText"/>
      </w:pPr>
      <w:r>
        <w:rPr>
          <w:rStyle w:val="FootnoteReference"/>
        </w:rPr>
        <w:footnoteRef/>
      </w:r>
      <w:r>
        <w:t xml:space="preserve"> For multi-tract transactions, the amount is the sum of all transactions having the same “</w:t>
      </w:r>
      <w:proofErr w:type="spellStart"/>
      <w:r>
        <w:t>trans_id</w:t>
      </w:r>
      <w:proofErr w:type="spellEnd"/>
      <w:r>
        <w:t>” numbers.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702"/>
    <w:multiLevelType w:val="hybridMultilevel"/>
    <w:tmpl w:val="E9E491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B3473C"/>
    <w:multiLevelType w:val="hybridMultilevel"/>
    <w:tmpl w:val="FAEA8FC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37C54A4"/>
    <w:multiLevelType w:val="hybridMultilevel"/>
    <w:tmpl w:val="A1F4B4A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4FF6285"/>
    <w:multiLevelType w:val="hybridMultilevel"/>
    <w:tmpl w:val="B70CB82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5467AE4"/>
    <w:multiLevelType w:val="hybridMultilevel"/>
    <w:tmpl w:val="7B4694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57045D7"/>
    <w:multiLevelType w:val="hybridMultilevel"/>
    <w:tmpl w:val="0BC628F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05861904"/>
    <w:multiLevelType w:val="hybridMultilevel"/>
    <w:tmpl w:val="E1AC160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059729FD"/>
    <w:multiLevelType w:val="hybridMultilevel"/>
    <w:tmpl w:val="26F2582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05A95221"/>
    <w:multiLevelType w:val="hybridMultilevel"/>
    <w:tmpl w:val="043A63F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05C7537E"/>
    <w:multiLevelType w:val="hybridMultilevel"/>
    <w:tmpl w:val="9926AC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6121094"/>
    <w:multiLevelType w:val="hybridMultilevel"/>
    <w:tmpl w:val="80ACD7A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06646AC7"/>
    <w:multiLevelType w:val="hybridMultilevel"/>
    <w:tmpl w:val="3E824C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6E949E8"/>
    <w:multiLevelType w:val="hybridMultilevel"/>
    <w:tmpl w:val="1E9A76A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08083C25"/>
    <w:multiLevelType w:val="hybridMultilevel"/>
    <w:tmpl w:val="353CA17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080A1246"/>
    <w:multiLevelType w:val="hybridMultilevel"/>
    <w:tmpl w:val="6960E22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084B4A9E"/>
    <w:multiLevelType w:val="hybridMultilevel"/>
    <w:tmpl w:val="A7E8D8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88A4418"/>
    <w:multiLevelType w:val="hybridMultilevel"/>
    <w:tmpl w:val="2BC0D4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091E6BC1"/>
    <w:multiLevelType w:val="hybridMultilevel"/>
    <w:tmpl w:val="48D2F3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0AC54B71"/>
    <w:multiLevelType w:val="hybridMultilevel"/>
    <w:tmpl w:val="0A50DF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0B8525DC"/>
    <w:multiLevelType w:val="hybridMultilevel"/>
    <w:tmpl w:val="4984B2D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0BF13D0E"/>
    <w:multiLevelType w:val="hybridMultilevel"/>
    <w:tmpl w:val="FBBC19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0CB64E3C"/>
    <w:multiLevelType w:val="hybridMultilevel"/>
    <w:tmpl w:val="5728EC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0D622070"/>
    <w:multiLevelType w:val="hybridMultilevel"/>
    <w:tmpl w:val="47F035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0D896C08"/>
    <w:multiLevelType w:val="hybridMultilevel"/>
    <w:tmpl w:val="8BF235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0DF639E3"/>
    <w:multiLevelType w:val="hybridMultilevel"/>
    <w:tmpl w:val="FB3234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0E0171B5"/>
    <w:multiLevelType w:val="hybridMultilevel"/>
    <w:tmpl w:val="DF84755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0E685610"/>
    <w:multiLevelType w:val="hybridMultilevel"/>
    <w:tmpl w:val="E5FC765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0F8E6B81"/>
    <w:multiLevelType w:val="hybridMultilevel"/>
    <w:tmpl w:val="E3D62B7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0FC3702D"/>
    <w:multiLevelType w:val="hybridMultilevel"/>
    <w:tmpl w:val="65DABE6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0FEF6BA0"/>
    <w:multiLevelType w:val="hybridMultilevel"/>
    <w:tmpl w:val="4FE0B4C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10BB0DDD"/>
    <w:multiLevelType w:val="hybridMultilevel"/>
    <w:tmpl w:val="FAE6F8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10F52C96"/>
    <w:multiLevelType w:val="hybridMultilevel"/>
    <w:tmpl w:val="4372C71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1147133C"/>
    <w:multiLevelType w:val="hybridMultilevel"/>
    <w:tmpl w:val="351CE0D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11563CC3"/>
    <w:multiLevelType w:val="hybridMultilevel"/>
    <w:tmpl w:val="B3DEBD66"/>
    <w:lvl w:ilvl="0" w:tplc="66D0A878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12590FCD"/>
    <w:multiLevelType w:val="hybridMultilevel"/>
    <w:tmpl w:val="CBFAC5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12A334AB"/>
    <w:multiLevelType w:val="hybridMultilevel"/>
    <w:tmpl w:val="692C311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12F61B53"/>
    <w:multiLevelType w:val="hybridMultilevel"/>
    <w:tmpl w:val="9C2E27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2FC75F4"/>
    <w:multiLevelType w:val="hybridMultilevel"/>
    <w:tmpl w:val="E31A02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130F64F7"/>
    <w:multiLevelType w:val="hybridMultilevel"/>
    <w:tmpl w:val="25E07A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137356AD"/>
    <w:multiLevelType w:val="hybridMultilevel"/>
    <w:tmpl w:val="0C22C10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13A6790E"/>
    <w:multiLevelType w:val="hybridMultilevel"/>
    <w:tmpl w:val="E06AF7A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 w15:restartNumberingAfterBreak="0">
    <w:nsid w:val="145B1276"/>
    <w:multiLevelType w:val="hybridMultilevel"/>
    <w:tmpl w:val="C0C4C1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1471792A"/>
    <w:multiLevelType w:val="hybridMultilevel"/>
    <w:tmpl w:val="1F683F7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15551C33"/>
    <w:multiLevelType w:val="hybridMultilevel"/>
    <w:tmpl w:val="2FF2E1B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 w15:restartNumberingAfterBreak="0">
    <w:nsid w:val="16586EDC"/>
    <w:multiLevelType w:val="hybridMultilevel"/>
    <w:tmpl w:val="6AEA17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176813F6"/>
    <w:multiLevelType w:val="hybridMultilevel"/>
    <w:tmpl w:val="E99210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178745F0"/>
    <w:multiLevelType w:val="hybridMultilevel"/>
    <w:tmpl w:val="A7C814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187C1293"/>
    <w:multiLevelType w:val="hybridMultilevel"/>
    <w:tmpl w:val="6812E4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18E667FA"/>
    <w:multiLevelType w:val="hybridMultilevel"/>
    <w:tmpl w:val="6A2C7C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19132610"/>
    <w:multiLevelType w:val="hybridMultilevel"/>
    <w:tmpl w:val="D2383F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19980CB8"/>
    <w:multiLevelType w:val="hybridMultilevel"/>
    <w:tmpl w:val="3492560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1" w15:restartNumberingAfterBreak="0">
    <w:nsid w:val="19B44690"/>
    <w:multiLevelType w:val="hybridMultilevel"/>
    <w:tmpl w:val="3C668E1C"/>
    <w:lvl w:ilvl="0" w:tplc="457E55A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2" w15:restartNumberingAfterBreak="0">
    <w:nsid w:val="19B57B75"/>
    <w:multiLevelType w:val="hybridMultilevel"/>
    <w:tmpl w:val="22927E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3" w15:restartNumberingAfterBreak="0">
    <w:nsid w:val="1A1F5284"/>
    <w:multiLevelType w:val="hybridMultilevel"/>
    <w:tmpl w:val="C4B881C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4" w15:restartNumberingAfterBreak="0">
    <w:nsid w:val="1A2B1EDD"/>
    <w:multiLevelType w:val="hybridMultilevel"/>
    <w:tmpl w:val="20FCB310"/>
    <w:lvl w:ilvl="0" w:tplc="E7927CF4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5" w15:restartNumberingAfterBreak="0">
    <w:nsid w:val="1A48781A"/>
    <w:multiLevelType w:val="hybridMultilevel"/>
    <w:tmpl w:val="B15461B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6" w15:restartNumberingAfterBreak="0">
    <w:nsid w:val="1A7118CC"/>
    <w:multiLevelType w:val="hybridMultilevel"/>
    <w:tmpl w:val="0CA465A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7" w15:restartNumberingAfterBreak="0">
    <w:nsid w:val="1AB67176"/>
    <w:multiLevelType w:val="hybridMultilevel"/>
    <w:tmpl w:val="0484942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8" w15:restartNumberingAfterBreak="0">
    <w:nsid w:val="1ABF3F5D"/>
    <w:multiLevelType w:val="hybridMultilevel"/>
    <w:tmpl w:val="E8E09AAA"/>
    <w:lvl w:ilvl="0" w:tplc="E8384E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9" w15:restartNumberingAfterBreak="0">
    <w:nsid w:val="1AED36A7"/>
    <w:multiLevelType w:val="hybridMultilevel"/>
    <w:tmpl w:val="ABEE6F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0" w15:restartNumberingAfterBreak="0">
    <w:nsid w:val="1B4B4D61"/>
    <w:multiLevelType w:val="hybridMultilevel"/>
    <w:tmpl w:val="804685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1" w15:restartNumberingAfterBreak="0">
    <w:nsid w:val="1CB92C20"/>
    <w:multiLevelType w:val="hybridMultilevel"/>
    <w:tmpl w:val="FF1209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1D015BFD"/>
    <w:multiLevelType w:val="hybridMultilevel"/>
    <w:tmpl w:val="77461AA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3" w15:restartNumberingAfterBreak="0">
    <w:nsid w:val="1E3A4590"/>
    <w:multiLevelType w:val="hybridMultilevel"/>
    <w:tmpl w:val="C80E6F9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4" w15:restartNumberingAfterBreak="0">
    <w:nsid w:val="1E7110CA"/>
    <w:multiLevelType w:val="hybridMultilevel"/>
    <w:tmpl w:val="9A6489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 w15:restartNumberingAfterBreak="0">
    <w:nsid w:val="1F1C391D"/>
    <w:multiLevelType w:val="hybridMultilevel"/>
    <w:tmpl w:val="94062E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20383622"/>
    <w:multiLevelType w:val="hybridMultilevel"/>
    <w:tmpl w:val="E6E8F6A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7" w15:restartNumberingAfterBreak="0">
    <w:nsid w:val="21585EF5"/>
    <w:multiLevelType w:val="hybridMultilevel"/>
    <w:tmpl w:val="7354D6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21E335EA"/>
    <w:multiLevelType w:val="hybridMultilevel"/>
    <w:tmpl w:val="067894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2205452D"/>
    <w:multiLevelType w:val="hybridMultilevel"/>
    <w:tmpl w:val="120A59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226A76E2"/>
    <w:multiLevelType w:val="hybridMultilevel"/>
    <w:tmpl w:val="32D45E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1" w15:restartNumberingAfterBreak="0">
    <w:nsid w:val="22A71A2C"/>
    <w:multiLevelType w:val="hybridMultilevel"/>
    <w:tmpl w:val="820802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234C48CF"/>
    <w:multiLevelType w:val="hybridMultilevel"/>
    <w:tmpl w:val="E69C6F5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3" w15:restartNumberingAfterBreak="0">
    <w:nsid w:val="23A52719"/>
    <w:multiLevelType w:val="hybridMultilevel"/>
    <w:tmpl w:val="4EC6692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4" w15:restartNumberingAfterBreak="0">
    <w:nsid w:val="23C97ECA"/>
    <w:multiLevelType w:val="hybridMultilevel"/>
    <w:tmpl w:val="DBAAB81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5" w15:restartNumberingAfterBreak="0">
    <w:nsid w:val="24C00423"/>
    <w:multiLevelType w:val="hybridMultilevel"/>
    <w:tmpl w:val="D19C0B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6" w15:restartNumberingAfterBreak="0">
    <w:nsid w:val="24ED4285"/>
    <w:multiLevelType w:val="hybridMultilevel"/>
    <w:tmpl w:val="778E1B2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7" w15:restartNumberingAfterBreak="0">
    <w:nsid w:val="25101623"/>
    <w:multiLevelType w:val="hybridMultilevel"/>
    <w:tmpl w:val="F7562CF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8" w15:restartNumberingAfterBreak="0">
    <w:nsid w:val="26084A78"/>
    <w:multiLevelType w:val="hybridMultilevel"/>
    <w:tmpl w:val="5A1EB9B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9" w15:restartNumberingAfterBreak="0">
    <w:nsid w:val="26250039"/>
    <w:multiLevelType w:val="hybridMultilevel"/>
    <w:tmpl w:val="78DE59F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0" w15:restartNumberingAfterBreak="0">
    <w:nsid w:val="265C551E"/>
    <w:multiLevelType w:val="hybridMultilevel"/>
    <w:tmpl w:val="F6245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67D33D3"/>
    <w:multiLevelType w:val="hybridMultilevel"/>
    <w:tmpl w:val="A53459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2" w15:restartNumberingAfterBreak="0">
    <w:nsid w:val="26A25275"/>
    <w:multiLevelType w:val="hybridMultilevel"/>
    <w:tmpl w:val="1EDC2BB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3" w15:restartNumberingAfterBreak="0">
    <w:nsid w:val="26CF7AFB"/>
    <w:multiLevelType w:val="hybridMultilevel"/>
    <w:tmpl w:val="6242E1A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4" w15:restartNumberingAfterBreak="0">
    <w:nsid w:val="27EE0888"/>
    <w:multiLevelType w:val="hybridMultilevel"/>
    <w:tmpl w:val="EC307D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5" w15:restartNumberingAfterBreak="0">
    <w:nsid w:val="29804DD3"/>
    <w:multiLevelType w:val="hybridMultilevel"/>
    <w:tmpl w:val="D42E9F7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6" w15:restartNumberingAfterBreak="0">
    <w:nsid w:val="299316E8"/>
    <w:multiLevelType w:val="hybridMultilevel"/>
    <w:tmpl w:val="0D0030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7" w15:restartNumberingAfterBreak="0">
    <w:nsid w:val="29E86B4D"/>
    <w:multiLevelType w:val="hybridMultilevel"/>
    <w:tmpl w:val="513845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 w15:restartNumberingAfterBreak="0">
    <w:nsid w:val="2A0C4EAA"/>
    <w:multiLevelType w:val="hybridMultilevel"/>
    <w:tmpl w:val="43EC32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 w15:restartNumberingAfterBreak="0">
    <w:nsid w:val="2A1E0313"/>
    <w:multiLevelType w:val="hybridMultilevel"/>
    <w:tmpl w:val="30F461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0" w15:restartNumberingAfterBreak="0">
    <w:nsid w:val="2A8564E4"/>
    <w:multiLevelType w:val="hybridMultilevel"/>
    <w:tmpl w:val="7F06A06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1" w15:restartNumberingAfterBreak="0">
    <w:nsid w:val="2A8A1DF2"/>
    <w:multiLevelType w:val="hybridMultilevel"/>
    <w:tmpl w:val="FCC0D6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AE97922"/>
    <w:multiLevelType w:val="hybridMultilevel"/>
    <w:tmpl w:val="C53ADB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2BC14B66"/>
    <w:multiLevelType w:val="hybridMultilevel"/>
    <w:tmpl w:val="7610C4A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4" w15:restartNumberingAfterBreak="0">
    <w:nsid w:val="2BE53880"/>
    <w:multiLevelType w:val="hybridMultilevel"/>
    <w:tmpl w:val="4EFA49F0"/>
    <w:lvl w:ilvl="0" w:tplc="325AFE4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5" w15:restartNumberingAfterBreak="0">
    <w:nsid w:val="2C2D6B0C"/>
    <w:multiLevelType w:val="hybridMultilevel"/>
    <w:tmpl w:val="D778B3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CC96725"/>
    <w:multiLevelType w:val="hybridMultilevel"/>
    <w:tmpl w:val="89B45D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 w15:restartNumberingAfterBreak="0">
    <w:nsid w:val="2E036F07"/>
    <w:multiLevelType w:val="hybridMultilevel"/>
    <w:tmpl w:val="5F8CF8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2E594DD8"/>
    <w:multiLevelType w:val="hybridMultilevel"/>
    <w:tmpl w:val="16A2B2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9" w15:restartNumberingAfterBreak="0">
    <w:nsid w:val="2E7A33A7"/>
    <w:multiLevelType w:val="hybridMultilevel"/>
    <w:tmpl w:val="9348DB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0" w15:restartNumberingAfterBreak="0">
    <w:nsid w:val="2E9F45E6"/>
    <w:multiLevelType w:val="hybridMultilevel"/>
    <w:tmpl w:val="B9020D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1" w15:restartNumberingAfterBreak="0">
    <w:nsid w:val="2EA82055"/>
    <w:multiLevelType w:val="hybridMultilevel"/>
    <w:tmpl w:val="3F9A7ACA"/>
    <w:lvl w:ilvl="0" w:tplc="2A4E76B6">
      <w:start w:val="1"/>
      <w:numFmt w:val="upperRoman"/>
      <w:lvlText w:val="%1."/>
      <w:lvlJc w:val="left"/>
      <w:pPr>
        <w:ind w:left="1080" w:hanging="720"/>
      </w:pPr>
      <w:rPr>
        <w:rFonts w:asciiTheme="majorHAnsi" w:hAnsiTheme="majorHAnsi" w:hint="default"/>
        <w:b/>
        <w:color w:val="365F91" w:themeColor="accent1" w:themeShade="BF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2EDA1A7F"/>
    <w:multiLevelType w:val="hybridMultilevel"/>
    <w:tmpl w:val="5518F6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3" w15:restartNumberingAfterBreak="0">
    <w:nsid w:val="2EDA1D19"/>
    <w:multiLevelType w:val="hybridMultilevel"/>
    <w:tmpl w:val="E99247F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4" w15:restartNumberingAfterBreak="0">
    <w:nsid w:val="2F395B03"/>
    <w:multiLevelType w:val="hybridMultilevel"/>
    <w:tmpl w:val="7B1C79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5" w15:restartNumberingAfterBreak="0">
    <w:nsid w:val="2FA21CE0"/>
    <w:multiLevelType w:val="hybridMultilevel"/>
    <w:tmpl w:val="FFF63AA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6" w15:restartNumberingAfterBreak="0">
    <w:nsid w:val="30625175"/>
    <w:multiLevelType w:val="hybridMultilevel"/>
    <w:tmpl w:val="9AEE03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7" w15:restartNumberingAfterBreak="0">
    <w:nsid w:val="31490729"/>
    <w:multiLevelType w:val="hybridMultilevel"/>
    <w:tmpl w:val="A300E98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8" w15:restartNumberingAfterBreak="0">
    <w:nsid w:val="323673B6"/>
    <w:multiLevelType w:val="hybridMultilevel"/>
    <w:tmpl w:val="CB7612F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9" w15:restartNumberingAfterBreak="0">
    <w:nsid w:val="33F91301"/>
    <w:multiLevelType w:val="hybridMultilevel"/>
    <w:tmpl w:val="6C28D5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0" w15:restartNumberingAfterBreak="0">
    <w:nsid w:val="34236D6B"/>
    <w:multiLevelType w:val="hybridMultilevel"/>
    <w:tmpl w:val="C28C2C4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1" w15:restartNumberingAfterBreak="0">
    <w:nsid w:val="345E472A"/>
    <w:multiLevelType w:val="hybridMultilevel"/>
    <w:tmpl w:val="E8E09AAA"/>
    <w:lvl w:ilvl="0" w:tplc="E8384E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2" w15:restartNumberingAfterBreak="0">
    <w:nsid w:val="34D1046D"/>
    <w:multiLevelType w:val="hybridMultilevel"/>
    <w:tmpl w:val="D3A0576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3" w15:restartNumberingAfterBreak="0">
    <w:nsid w:val="35B47946"/>
    <w:multiLevelType w:val="hybridMultilevel"/>
    <w:tmpl w:val="8C1698A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4" w15:restartNumberingAfterBreak="0">
    <w:nsid w:val="35EA154B"/>
    <w:multiLevelType w:val="hybridMultilevel"/>
    <w:tmpl w:val="404AD8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363B2FA7"/>
    <w:multiLevelType w:val="hybridMultilevel"/>
    <w:tmpl w:val="11649C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36E47DF2"/>
    <w:multiLevelType w:val="hybridMultilevel"/>
    <w:tmpl w:val="15BC3F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7" w15:restartNumberingAfterBreak="0">
    <w:nsid w:val="37917928"/>
    <w:multiLevelType w:val="hybridMultilevel"/>
    <w:tmpl w:val="E8E09AAA"/>
    <w:lvl w:ilvl="0" w:tplc="E8384E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8" w15:restartNumberingAfterBreak="0">
    <w:nsid w:val="37EB738F"/>
    <w:multiLevelType w:val="hybridMultilevel"/>
    <w:tmpl w:val="236C608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9" w15:restartNumberingAfterBreak="0">
    <w:nsid w:val="3805502D"/>
    <w:multiLevelType w:val="hybridMultilevel"/>
    <w:tmpl w:val="351250B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0" w15:restartNumberingAfterBreak="0">
    <w:nsid w:val="38401C03"/>
    <w:multiLevelType w:val="hybridMultilevel"/>
    <w:tmpl w:val="A22018A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1" w15:restartNumberingAfterBreak="0">
    <w:nsid w:val="388A52CD"/>
    <w:multiLevelType w:val="hybridMultilevel"/>
    <w:tmpl w:val="B568EE2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2" w15:restartNumberingAfterBreak="0">
    <w:nsid w:val="38914C34"/>
    <w:multiLevelType w:val="hybridMultilevel"/>
    <w:tmpl w:val="43569D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3" w15:restartNumberingAfterBreak="0">
    <w:nsid w:val="38956589"/>
    <w:multiLevelType w:val="hybridMultilevel"/>
    <w:tmpl w:val="1EEA512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4" w15:restartNumberingAfterBreak="0">
    <w:nsid w:val="38B3636E"/>
    <w:multiLevelType w:val="hybridMultilevel"/>
    <w:tmpl w:val="6ABE7B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5" w15:restartNumberingAfterBreak="0">
    <w:nsid w:val="397869AD"/>
    <w:multiLevelType w:val="hybridMultilevel"/>
    <w:tmpl w:val="E5C427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6" w15:restartNumberingAfterBreak="0">
    <w:nsid w:val="39E410CF"/>
    <w:multiLevelType w:val="hybridMultilevel"/>
    <w:tmpl w:val="04C6642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7" w15:restartNumberingAfterBreak="0">
    <w:nsid w:val="39FE151C"/>
    <w:multiLevelType w:val="hybridMultilevel"/>
    <w:tmpl w:val="0A6AE7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8" w15:restartNumberingAfterBreak="0">
    <w:nsid w:val="3BD0572E"/>
    <w:multiLevelType w:val="hybridMultilevel"/>
    <w:tmpl w:val="934A290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9" w15:restartNumberingAfterBreak="0">
    <w:nsid w:val="3BF15263"/>
    <w:multiLevelType w:val="hybridMultilevel"/>
    <w:tmpl w:val="C5B4032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0" w15:restartNumberingAfterBreak="0">
    <w:nsid w:val="3D216D5F"/>
    <w:multiLevelType w:val="hybridMultilevel"/>
    <w:tmpl w:val="68B667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1" w15:restartNumberingAfterBreak="0">
    <w:nsid w:val="3D407DB5"/>
    <w:multiLevelType w:val="hybridMultilevel"/>
    <w:tmpl w:val="A1ACC7D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2" w15:restartNumberingAfterBreak="0">
    <w:nsid w:val="3D4C407C"/>
    <w:multiLevelType w:val="hybridMultilevel"/>
    <w:tmpl w:val="10F4D55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3" w15:restartNumberingAfterBreak="0">
    <w:nsid w:val="3DC26C18"/>
    <w:multiLevelType w:val="hybridMultilevel"/>
    <w:tmpl w:val="334E81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4" w15:restartNumberingAfterBreak="0">
    <w:nsid w:val="3E0B6386"/>
    <w:multiLevelType w:val="hybridMultilevel"/>
    <w:tmpl w:val="CAE672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5" w15:restartNumberingAfterBreak="0">
    <w:nsid w:val="3E963AD9"/>
    <w:multiLevelType w:val="hybridMultilevel"/>
    <w:tmpl w:val="BA7A4CB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6" w15:restartNumberingAfterBreak="0">
    <w:nsid w:val="3EDB2B68"/>
    <w:multiLevelType w:val="hybridMultilevel"/>
    <w:tmpl w:val="BAD28F6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7" w15:restartNumberingAfterBreak="0">
    <w:nsid w:val="3FC65EAE"/>
    <w:multiLevelType w:val="hybridMultilevel"/>
    <w:tmpl w:val="276CB0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8" w15:restartNumberingAfterBreak="0">
    <w:nsid w:val="3FE57615"/>
    <w:multiLevelType w:val="hybridMultilevel"/>
    <w:tmpl w:val="AEDCA63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9" w15:restartNumberingAfterBreak="0">
    <w:nsid w:val="3FEE464D"/>
    <w:multiLevelType w:val="hybridMultilevel"/>
    <w:tmpl w:val="7B62F4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0" w15:restartNumberingAfterBreak="0">
    <w:nsid w:val="401223E4"/>
    <w:multiLevelType w:val="hybridMultilevel"/>
    <w:tmpl w:val="5A9200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1" w15:restartNumberingAfterBreak="0">
    <w:nsid w:val="40E256A8"/>
    <w:multiLevelType w:val="hybridMultilevel"/>
    <w:tmpl w:val="5E3812D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2" w15:restartNumberingAfterBreak="0">
    <w:nsid w:val="40EE2B1A"/>
    <w:multiLevelType w:val="hybridMultilevel"/>
    <w:tmpl w:val="6E0069A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3" w15:restartNumberingAfterBreak="0">
    <w:nsid w:val="41853A54"/>
    <w:multiLevelType w:val="hybridMultilevel"/>
    <w:tmpl w:val="D6BA58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4" w15:restartNumberingAfterBreak="0">
    <w:nsid w:val="41AA5627"/>
    <w:multiLevelType w:val="hybridMultilevel"/>
    <w:tmpl w:val="D66687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5" w15:restartNumberingAfterBreak="0">
    <w:nsid w:val="41DE19EB"/>
    <w:multiLevelType w:val="hybridMultilevel"/>
    <w:tmpl w:val="062289C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6" w15:restartNumberingAfterBreak="0">
    <w:nsid w:val="424B69A9"/>
    <w:multiLevelType w:val="hybridMultilevel"/>
    <w:tmpl w:val="8E0C012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7" w15:restartNumberingAfterBreak="0">
    <w:nsid w:val="425E58EB"/>
    <w:multiLevelType w:val="hybridMultilevel"/>
    <w:tmpl w:val="FB3833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42672929"/>
    <w:multiLevelType w:val="hybridMultilevel"/>
    <w:tmpl w:val="6A8258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9" w15:restartNumberingAfterBreak="0">
    <w:nsid w:val="43106E8D"/>
    <w:multiLevelType w:val="hybridMultilevel"/>
    <w:tmpl w:val="E70E8E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0" w15:restartNumberingAfterBreak="0">
    <w:nsid w:val="43DE51AE"/>
    <w:multiLevelType w:val="hybridMultilevel"/>
    <w:tmpl w:val="9DC63EB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1" w15:restartNumberingAfterBreak="0">
    <w:nsid w:val="43FD05FB"/>
    <w:multiLevelType w:val="hybridMultilevel"/>
    <w:tmpl w:val="404024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2" w15:restartNumberingAfterBreak="0">
    <w:nsid w:val="440C395B"/>
    <w:multiLevelType w:val="hybridMultilevel"/>
    <w:tmpl w:val="45D8D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3" w15:restartNumberingAfterBreak="0">
    <w:nsid w:val="449B2FEE"/>
    <w:multiLevelType w:val="hybridMultilevel"/>
    <w:tmpl w:val="11E0044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4" w15:restartNumberingAfterBreak="0">
    <w:nsid w:val="452C7976"/>
    <w:multiLevelType w:val="hybridMultilevel"/>
    <w:tmpl w:val="E8E09AAA"/>
    <w:lvl w:ilvl="0" w:tplc="E8384E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5" w15:restartNumberingAfterBreak="0">
    <w:nsid w:val="45E7651A"/>
    <w:multiLevelType w:val="hybridMultilevel"/>
    <w:tmpl w:val="A4D86B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6" w15:restartNumberingAfterBreak="0">
    <w:nsid w:val="4641740F"/>
    <w:multiLevelType w:val="hybridMultilevel"/>
    <w:tmpl w:val="795089F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7" w15:restartNumberingAfterBreak="0">
    <w:nsid w:val="46783134"/>
    <w:multiLevelType w:val="hybridMultilevel"/>
    <w:tmpl w:val="87D8D9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8" w15:restartNumberingAfterBreak="0">
    <w:nsid w:val="46F019C3"/>
    <w:multiLevelType w:val="hybridMultilevel"/>
    <w:tmpl w:val="FE6CF79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9" w15:restartNumberingAfterBreak="0">
    <w:nsid w:val="48400F29"/>
    <w:multiLevelType w:val="hybridMultilevel"/>
    <w:tmpl w:val="9E4427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0" w15:restartNumberingAfterBreak="0">
    <w:nsid w:val="49465088"/>
    <w:multiLevelType w:val="hybridMultilevel"/>
    <w:tmpl w:val="501485B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1" w15:restartNumberingAfterBreak="0">
    <w:nsid w:val="49837019"/>
    <w:multiLevelType w:val="hybridMultilevel"/>
    <w:tmpl w:val="819831D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2" w15:restartNumberingAfterBreak="0">
    <w:nsid w:val="49C01DAF"/>
    <w:multiLevelType w:val="hybridMultilevel"/>
    <w:tmpl w:val="F4D8A0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3" w15:restartNumberingAfterBreak="0">
    <w:nsid w:val="49C55ADF"/>
    <w:multiLevelType w:val="hybridMultilevel"/>
    <w:tmpl w:val="D246868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4" w15:restartNumberingAfterBreak="0">
    <w:nsid w:val="49C72C7C"/>
    <w:multiLevelType w:val="hybridMultilevel"/>
    <w:tmpl w:val="A35A46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5" w15:restartNumberingAfterBreak="0">
    <w:nsid w:val="4A9E4AAC"/>
    <w:multiLevelType w:val="hybridMultilevel"/>
    <w:tmpl w:val="C3F4E17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6" w15:restartNumberingAfterBreak="0">
    <w:nsid w:val="4B3F6BD9"/>
    <w:multiLevelType w:val="hybridMultilevel"/>
    <w:tmpl w:val="71DA57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7" w15:restartNumberingAfterBreak="0">
    <w:nsid w:val="4BB80655"/>
    <w:multiLevelType w:val="hybridMultilevel"/>
    <w:tmpl w:val="205230D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8" w15:restartNumberingAfterBreak="0">
    <w:nsid w:val="4D492753"/>
    <w:multiLevelType w:val="hybridMultilevel"/>
    <w:tmpl w:val="88BABAB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9" w15:restartNumberingAfterBreak="0">
    <w:nsid w:val="4D642F16"/>
    <w:multiLevelType w:val="hybridMultilevel"/>
    <w:tmpl w:val="577C88D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0" w15:restartNumberingAfterBreak="0">
    <w:nsid w:val="4DE814F1"/>
    <w:multiLevelType w:val="hybridMultilevel"/>
    <w:tmpl w:val="3E6C429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1" w15:restartNumberingAfterBreak="0">
    <w:nsid w:val="4EAF5B9B"/>
    <w:multiLevelType w:val="hybridMultilevel"/>
    <w:tmpl w:val="3C026C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2" w15:restartNumberingAfterBreak="0">
    <w:nsid w:val="4ECC279C"/>
    <w:multiLevelType w:val="hybridMultilevel"/>
    <w:tmpl w:val="928EE86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3" w15:restartNumberingAfterBreak="0">
    <w:nsid w:val="4F455E0E"/>
    <w:multiLevelType w:val="hybridMultilevel"/>
    <w:tmpl w:val="ED7665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4" w15:restartNumberingAfterBreak="0">
    <w:nsid w:val="501030EE"/>
    <w:multiLevelType w:val="hybridMultilevel"/>
    <w:tmpl w:val="BEA2EEA2"/>
    <w:lvl w:ilvl="0" w:tplc="1EC82A6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5" w15:restartNumberingAfterBreak="0">
    <w:nsid w:val="503A77BB"/>
    <w:multiLevelType w:val="hybridMultilevel"/>
    <w:tmpl w:val="1CA669C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6" w15:restartNumberingAfterBreak="0">
    <w:nsid w:val="50410544"/>
    <w:multiLevelType w:val="hybridMultilevel"/>
    <w:tmpl w:val="6D72078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7" w15:restartNumberingAfterBreak="0">
    <w:nsid w:val="51283877"/>
    <w:multiLevelType w:val="hybridMultilevel"/>
    <w:tmpl w:val="B7023A4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8" w15:restartNumberingAfterBreak="0">
    <w:nsid w:val="5148707C"/>
    <w:multiLevelType w:val="hybridMultilevel"/>
    <w:tmpl w:val="1802539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9" w15:restartNumberingAfterBreak="0">
    <w:nsid w:val="51F56F11"/>
    <w:multiLevelType w:val="hybridMultilevel"/>
    <w:tmpl w:val="77A214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0" w15:restartNumberingAfterBreak="0">
    <w:nsid w:val="52861901"/>
    <w:multiLevelType w:val="hybridMultilevel"/>
    <w:tmpl w:val="FC8640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1" w15:restartNumberingAfterBreak="0">
    <w:nsid w:val="52F36B6F"/>
    <w:multiLevelType w:val="hybridMultilevel"/>
    <w:tmpl w:val="85D2367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2" w15:restartNumberingAfterBreak="0">
    <w:nsid w:val="530824A7"/>
    <w:multiLevelType w:val="hybridMultilevel"/>
    <w:tmpl w:val="8760F6F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3" w15:restartNumberingAfterBreak="0">
    <w:nsid w:val="530B1785"/>
    <w:multiLevelType w:val="hybridMultilevel"/>
    <w:tmpl w:val="E86C33E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4" w15:restartNumberingAfterBreak="0">
    <w:nsid w:val="53412A06"/>
    <w:multiLevelType w:val="hybridMultilevel"/>
    <w:tmpl w:val="DDC0BE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5" w15:restartNumberingAfterBreak="0">
    <w:nsid w:val="53E77F22"/>
    <w:multiLevelType w:val="hybridMultilevel"/>
    <w:tmpl w:val="0DFA74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6" w15:restartNumberingAfterBreak="0">
    <w:nsid w:val="543D6602"/>
    <w:multiLevelType w:val="hybridMultilevel"/>
    <w:tmpl w:val="73CA86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7" w15:restartNumberingAfterBreak="0">
    <w:nsid w:val="54A03DF4"/>
    <w:multiLevelType w:val="hybridMultilevel"/>
    <w:tmpl w:val="F40278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8" w15:restartNumberingAfterBreak="0">
    <w:nsid w:val="54EE0077"/>
    <w:multiLevelType w:val="hybridMultilevel"/>
    <w:tmpl w:val="248ED73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9" w15:restartNumberingAfterBreak="0">
    <w:nsid w:val="55B25B9F"/>
    <w:multiLevelType w:val="hybridMultilevel"/>
    <w:tmpl w:val="480A15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0" w15:restartNumberingAfterBreak="0">
    <w:nsid w:val="55B30A33"/>
    <w:multiLevelType w:val="hybridMultilevel"/>
    <w:tmpl w:val="F77ABF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1" w15:restartNumberingAfterBreak="0">
    <w:nsid w:val="55CD6604"/>
    <w:multiLevelType w:val="hybridMultilevel"/>
    <w:tmpl w:val="E39EA72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2" w15:restartNumberingAfterBreak="0">
    <w:nsid w:val="56E30A36"/>
    <w:multiLevelType w:val="hybridMultilevel"/>
    <w:tmpl w:val="BDA4BAF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3" w15:restartNumberingAfterBreak="0">
    <w:nsid w:val="57B87B94"/>
    <w:multiLevelType w:val="hybridMultilevel"/>
    <w:tmpl w:val="3E12C3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4" w15:restartNumberingAfterBreak="0">
    <w:nsid w:val="58161B73"/>
    <w:multiLevelType w:val="hybridMultilevel"/>
    <w:tmpl w:val="8AC649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5" w15:restartNumberingAfterBreak="0">
    <w:nsid w:val="587B3DEC"/>
    <w:multiLevelType w:val="hybridMultilevel"/>
    <w:tmpl w:val="AA40C2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6" w15:restartNumberingAfterBreak="0">
    <w:nsid w:val="5952773F"/>
    <w:multiLevelType w:val="hybridMultilevel"/>
    <w:tmpl w:val="1F42AF3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7" w15:restartNumberingAfterBreak="0">
    <w:nsid w:val="59D339BF"/>
    <w:multiLevelType w:val="hybridMultilevel"/>
    <w:tmpl w:val="43C8A0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8" w15:restartNumberingAfterBreak="0">
    <w:nsid w:val="59F554A5"/>
    <w:multiLevelType w:val="hybridMultilevel"/>
    <w:tmpl w:val="0E5E976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9" w15:restartNumberingAfterBreak="0">
    <w:nsid w:val="5A2A4C92"/>
    <w:multiLevelType w:val="hybridMultilevel"/>
    <w:tmpl w:val="A09ADC8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0" w15:restartNumberingAfterBreak="0">
    <w:nsid w:val="5A3D143F"/>
    <w:multiLevelType w:val="hybridMultilevel"/>
    <w:tmpl w:val="B13A9F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1" w15:restartNumberingAfterBreak="0">
    <w:nsid w:val="5B396C61"/>
    <w:multiLevelType w:val="hybridMultilevel"/>
    <w:tmpl w:val="04A0D4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2" w15:restartNumberingAfterBreak="0">
    <w:nsid w:val="5C0F0149"/>
    <w:multiLevelType w:val="hybridMultilevel"/>
    <w:tmpl w:val="EF6CC2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3" w15:restartNumberingAfterBreak="0">
    <w:nsid w:val="5C224B67"/>
    <w:multiLevelType w:val="hybridMultilevel"/>
    <w:tmpl w:val="CDAE43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4" w15:restartNumberingAfterBreak="0">
    <w:nsid w:val="5C2A7BD4"/>
    <w:multiLevelType w:val="hybridMultilevel"/>
    <w:tmpl w:val="8040B1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5" w15:restartNumberingAfterBreak="0">
    <w:nsid w:val="5C38265B"/>
    <w:multiLevelType w:val="hybridMultilevel"/>
    <w:tmpl w:val="FFD893A8"/>
    <w:lvl w:ilvl="0" w:tplc="D91EFF18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6" w15:restartNumberingAfterBreak="0">
    <w:nsid w:val="5CBC73C0"/>
    <w:multiLevelType w:val="hybridMultilevel"/>
    <w:tmpl w:val="CFC657C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7" w15:restartNumberingAfterBreak="0">
    <w:nsid w:val="5D276897"/>
    <w:multiLevelType w:val="hybridMultilevel"/>
    <w:tmpl w:val="8EEA1F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8" w15:restartNumberingAfterBreak="0">
    <w:nsid w:val="5E411AE9"/>
    <w:multiLevelType w:val="hybridMultilevel"/>
    <w:tmpl w:val="2B3E73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9" w15:restartNumberingAfterBreak="0">
    <w:nsid w:val="5E855C46"/>
    <w:multiLevelType w:val="hybridMultilevel"/>
    <w:tmpl w:val="819E023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0" w15:restartNumberingAfterBreak="0">
    <w:nsid w:val="5ED97E78"/>
    <w:multiLevelType w:val="hybridMultilevel"/>
    <w:tmpl w:val="09BA83B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1" w15:restartNumberingAfterBreak="0">
    <w:nsid w:val="5F6733C0"/>
    <w:multiLevelType w:val="hybridMultilevel"/>
    <w:tmpl w:val="20EC494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2" w15:restartNumberingAfterBreak="0">
    <w:nsid w:val="5F68633C"/>
    <w:multiLevelType w:val="hybridMultilevel"/>
    <w:tmpl w:val="89A057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3" w15:restartNumberingAfterBreak="0">
    <w:nsid w:val="60543AAE"/>
    <w:multiLevelType w:val="hybridMultilevel"/>
    <w:tmpl w:val="ACB6465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4" w15:restartNumberingAfterBreak="0">
    <w:nsid w:val="605E4E21"/>
    <w:multiLevelType w:val="hybridMultilevel"/>
    <w:tmpl w:val="2EE4418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5" w15:restartNumberingAfterBreak="0">
    <w:nsid w:val="608C2869"/>
    <w:multiLevelType w:val="hybridMultilevel"/>
    <w:tmpl w:val="18445C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6" w15:restartNumberingAfterBreak="0">
    <w:nsid w:val="60927EAD"/>
    <w:multiLevelType w:val="hybridMultilevel"/>
    <w:tmpl w:val="09126C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7" w15:restartNumberingAfterBreak="0">
    <w:nsid w:val="60B54095"/>
    <w:multiLevelType w:val="hybridMultilevel"/>
    <w:tmpl w:val="8B140B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8" w15:restartNumberingAfterBreak="0">
    <w:nsid w:val="61985504"/>
    <w:multiLevelType w:val="hybridMultilevel"/>
    <w:tmpl w:val="A93E2CD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9" w15:restartNumberingAfterBreak="0">
    <w:nsid w:val="61E31196"/>
    <w:multiLevelType w:val="hybridMultilevel"/>
    <w:tmpl w:val="CC5C99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0" w15:restartNumberingAfterBreak="0">
    <w:nsid w:val="62331790"/>
    <w:multiLevelType w:val="hybridMultilevel"/>
    <w:tmpl w:val="332228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1" w15:restartNumberingAfterBreak="0">
    <w:nsid w:val="63F5742C"/>
    <w:multiLevelType w:val="hybridMultilevel"/>
    <w:tmpl w:val="05A039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2" w15:restartNumberingAfterBreak="0">
    <w:nsid w:val="63FA4880"/>
    <w:multiLevelType w:val="hybridMultilevel"/>
    <w:tmpl w:val="25E644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3" w15:restartNumberingAfterBreak="0">
    <w:nsid w:val="64B36CD6"/>
    <w:multiLevelType w:val="hybridMultilevel"/>
    <w:tmpl w:val="23B66E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4" w15:restartNumberingAfterBreak="0">
    <w:nsid w:val="654F457A"/>
    <w:multiLevelType w:val="hybridMultilevel"/>
    <w:tmpl w:val="1D2464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5" w15:restartNumberingAfterBreak="0">
    <w:nsid w:val="666623AF"/>
    <w:multiLevelType w:val="hybridMultilevel"/>
    <w:tmpl w:val="78CCA9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6" w15:restartNumberingAfterBreak="0">
    <w:nsid w:val="68A0054A"/>
    <w:multiLevelType w:val="hybridMultilevel"/>
    <w:tmpl w:val="16A296E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7" w15:restartNumberingAfterBreak="0">
    <w:nsid w:val="68BE7D65"/>
    <w:multiLevelType w:val="hybridMultilevel"/>
    <w:tmpl w:val="A6BC0F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8" w15:restartNumberingAfterBreak="0">
    <w:nsid w:val="6A1A2A26"/>
    <w:multiLevelType w:val="hybridMultilevel"/>
    <w:tmpl w:val="12AEFD9A"/>
    <w:lvl w:ilvl="0" w:tplc="B920A310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9" w15:restartNumberingAfterBreak="0">
    <w:nsid w:val="6A22712E"/>
    <w:multiLevelType w:val="hybridMultilevel"/>
    <w:tmpl w:val="807812C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0" w15:restartNumberingAfterBreak="0">
    <w:nsid w:val="6A3E2296"/>
    <w:multiLevelType w:val="hybridMultilevel"/>
    <w:tmpl w:val="2B642A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1" w15:restartNumberingAfterBreak="0">
    <w:nsid w:val="6C861118"/>
    <w:multiLevelType w:val="hybridMultilevel"/>
    <w:tmpl w:val="E2CC362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2" w15:restartNumberingAfterBreak="0">
    <w:nsid w:val="6C914353"/>
    <w:multiLevelType w:val="hybridMultilevel"/>
    <w:tmpl w:val="38C6761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3" w15:restartNumberingAfterBreak="0">
    <w:nsid w:val="6CDE58E0"/>
    <w:multiLevelType w:val="hybridMultilevel"/>
    <w:tmpl w:val="B95216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4" w15:restartNumberingAfterBreak="0">
    <w:nsid w:val="6DAD57A1"/>
    <w:multiLevelType w:val="hybridMultilevel"/>
    <w:tmpl w:val="F94460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5" w15:restartNumberingAfterBreak="0">
    <w:nsid w:val="6E8779C6"/>
    <w:multiLevelType w:val="hybridMultilevel"/>
    <w:tmpl w:val="C7D00E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6" w15:restartNumberingAfterBreak="0">
    <w:nsid w:val="6ED12627"/>
    <w:multiLevelType w:val="hybridMultilevel"/>
    <w:tmpl w:val="15500DEC"/>
    <w:lvl w:ilvl="0" w:tplc="0B5C11BE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7" w15:restartNumberingAfterBreak="0">
    <w:nsid w:val="702B697E"/>
    <w:multiLevelType w:val="hybridMultilevel"/>
    <w:tmpl w:val="9272C0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8" w15:restartNumberingAfterBreak="0">
    <w:nsid w:val="70827F44"/>
    <w:multiLevelType w:val="hybridMultilevel"/>
    <w:tmpl w:val="386A98B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9" w15:restartNumberingAfterBreak="0">
    <w:nsid w:val="709379F0"/>
    <w:multiLevelType w:val="hybridMultilevel"/>
    <w:tmpl w:val="760081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0" w15:restartNumberingAfterBreak="0">
    <w:nsid w:val="711050D6"/>
    <w:multiLevelType w:val="hybridMultilevel"/>
    <w:tmpl w:val="D90E993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1" w15:restartNumberingAfterBreak="0">
    <w:nsid w:val="72DB1DEF"/>
    <w:multiLevelType w:val="hybridMultilevel"/>
    <w:tmpl w:val="179ACC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2" w15:restartNumberingAfterBreak="0">
    <w:nsid w:val="750D3D8D"/>
    <w:multiLevelType w:val="hybridMultilevel"/>
    <w:tmpl w:val="0BF8A0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3" w15:restartNumberingAfterBreak="0">
    <w:nsid w:val="75271868"/>
    <w:multiLevelType w:val="hybridMultilevel"/>
    <w:tmpl w:val="03ECBCF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4" w15:restartNumberingAfterBreak="0">
    <w:nsid w:val="75C83ABE"/>
    <w:multiLevelType w:val="hybridMultilevel"/>
    <w:tmpl w:val="A040248C"/>
    <w:lvl w:ilvl="0" w:tplc="4026537E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5" w15:restartNumberingAfterBreak="0">
    <w:nsid w:val="76340AC1"/>
    <w:multiLevelType w:val="hybridMultilevel"/>
    <w:tmpl w:val="FA96E5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6" w15:restartNumberingAfterBreak="0">
    <w:nsid w:val="774F5E86"/>
    <w:multiLevelType w:val="hybridMultilevel"/>
    <w:tmpl w:val="1C204FF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7" w15:restartNumberingAfterBreak="0">
    <w:nsid w:val="78077AE4"/>
    <w:multiLevelType w:val="hybridMultilevel"/>
    <w:tmpl w:val="92CC04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8" w15:restartNumberingAfterBreak="0">
    <w:nsid w:val="795F142D"/>
    <w:multiLevelType w:val="hybridMultilevel"/>
    <w:tmpl w:val="915A98D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9" w15:restartNumberingAfterBreak="0">
    <w:nsid w:val="7AAE260A"/>
    <w:multiLevelType w:val="hybridMultilevel"/>
    <w:tmpl w:val="217CE1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0" w15:restartNumberingAfterBreak="0">
    <w:nsid w:val="7B316B42"/>
    <w:multiLevelType w:val="hybridMultilevel"/>
    <w:tmpl w:val="3F32E1E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1" w15:restartNumberingAfterBreak="0">
    <w:nsid w:val="7BE6766F"/>
    <w:multiLevelType w:val="hybridMultilevel"/>
    <w:tmpl w:val="A92C8D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2" w15:restartNumberingAfterBreak="0">
    <w:nsid w:val="7BF81ABF"/>
    <w:multiLevelType w:val="hybridMultilevel"/>
    <w:tmpl w:val="7C6A903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3" w15:restartNumberingAfterBreak="0">
    <w:nsid w:val="7BFE0291"/>
    <w:multiLevelType w:val="hybridMultilevel"/>
    <w:tmpl w:val="64D6DC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4" w15:restartNumberingAfterBreak="0">
    <w:nsid w:val="7C400061"/>
    <w:multiLevelType w:val="hybridMultilevel"/>
    <w:tmpl w:val="580C4D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5" w15:restartNumberingAfterBreak="0">
    <w:nsid w:val="7C644A03"/>
    <w:multiLevelType w:val="hybridMultilevel"/>
    <w:tmpl w:val="4298520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6" w15:restartNumberingAfterBreak="0">
    <w:nsid w:val="7C72675F"/>
    <w:multiLevelType w:val="hybridMultilevel"/>
    <w:tmpl w:val="CD2A79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7" w15:restartNumberingAfterBreak="0">
    <w:nsid w:val="7D09035E"/>
    <w:multiLevelType w:val="hybridMultilevel"/>
    <w:tmpl w:val="96E8E38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8" w15:restartNumberingAfterBreak="0">
    <w:nsid w:val="7D9221FF"/>
    <w:multiLevelType w:val="hybridMultilevel"/>
    <w:tmpl w:val="DEE0C4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9" w15:restartNumberingAfterBreak="0">
    <w:nsid w:val="7E2A7203"/>
    <w:multiLevelType w:val="hybridMultilevel"/>
    <w:tmpl w:val="38406EE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0" w15:restartNumberingAfterBreak="0">
    <w:nsid w:val="7E375665"/>
    <w:multiLevelType w:val="hybridMultilevel"/>
    <w:tmpl w:val="33DE1C7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1" w15:restartNumberingAfterBreak="0">
    <w:nsid w:val="7E514A0B"/>
    <w:multiLevelType w:val="hybridMultilevel"/>
    <w:tmpl w:val="97A080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2" w15:restartNumberingAfterBreak="0">
    <w:nsid w:val="7E782242"/>
    <w:multiLevelType w:val="hybridMultilevel"/>
    <w:tmpl w:val="F2E0168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3" w15:restartNumberingAfterBreak="0">
    <w:nsid w:val="7F885942"/>
    <w:multiLevelType w:val="hybridMultilevel"/>
    <w:tmpl w:val="E21AA8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4" w15:restartNumberingAfterBreak="0">
    <w:nsid w:val="7FB23740"/>
    <w:multiLevelType w:val="hybridMultilevel"/>
    <w:tmpl w:val="9F90C7B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5" w15:restartNumberingAfterBreak="0">
    <w:nsid w:val="7FEC4599"/>
    <w:multiLevelType w:val="hybridMultilevel"/>
    <w:tmpl w:val="9D44C9E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70"/>
  </w:num>
  <w:num w:numId="2">
    <w:abstractNumId w:val="228"/>
  </w:num>
  <w:num w:numId="3">
    <w:abstractNumId w:val="54"/>
  </w:num>
  <w:num w:numId="4">
    <w:abstractNumId w:val="111"/>
  </w:num>
  <w:num w:numId="5">
    <w:abstractNumId w:val="58"/>
  </w:num>
  <w:num w:numId="6">
    <w:abstractNumId w:val="154"/>
  </w:num>
  <w:num w:numId="7">
    <w:abstractNumId w:val="117"/>
  </w:num>
  <w:num w:numId="8">
    <w:abstractNumId w:val="236"/>
  </w:num>
  <w:num w:numId="9">
    <w:abstractNumId w:val="174"/>
  </w:num>
  <w:num w:numId="10">
    <w:abstractNumId w:val="33"/>
  </w:num>
  <w:num w:numId="11">
    <w:abstractNumId w:val="205"/>
  </w:num>
  <w:num w:numId="12">
    <w:abstractNumId w:val="94"/>
  </w:num>
  <w:num w:numId="13">
    <w:abstractNumId w:val="244"/>
  </w:num>
  <w:num w:numId="14">
    <w:abstractNumId w:val="51"/>
  </w:num>
  <w:num w:numId="15">
    <w:abstractNumId w:val="101"/>
  </w:num>
  <w:num w:numId="16">
    <w:abstractNumId w:val="115"/>
  </w:num>
  <w:num w:numId="17">
    <w:abstractNumId w:val="36"/>
  </w:num>
  <w:num w:numId="18">
    <w:abstractNumId w:val="80"/>
  </w:num>
  <w:num w:numId="19">
    <w:abstractNumId w:val="3"/>
  </w:num>
  <w:num w:numId="20">
    <w:abstractNumId w:val="181"/>
  </w:num>
  <w:num w:numId="21">
    <w:abstractNumId w:val="1"/>
  </w:num>
  <w:num w:numId="22">
    <w:abstractNumId w:val="175"/>
  </w:num>
  <w:num w:numId="23">
    <w:abstractNumId w:val="59"/>
  </w:num>
  <w:num w:numId="24">
    <w:abstractNumId w:val="77"/>
  </w:num>
  <w:num w:numId="25">
    <w:abstractNumId w:val="168"/>
  </w:num>
  <w:num w:numId="26">
    <w:abstractNumId w:val="213"/>
  </w:num>
  <w:num w:numId="27">
    <w:abstractNumId w:val="75"/>
  </w:num>
  <w:num w:numId="28">
    <w:abstractNumId w:val="199"/>
  </w:num>
  <w:num w:numId="29">
    <w:abstractNumId w:val="19"/>
  </w:num>
  <w:num w:numId="30">
    <w:abstractNumId w:val="24"/>
  </w:num>
  <w:num w:numId="31">
    <w:abstractNumId w:val="206"/>
  </w:num>
  <w:num w:numId="32">
    <w:abstractNumId w:val="218"/>
  </w:num>
  <w:num w:numId="33">
    <w:abstractNumId w:val="110"/>
  </w:num>
  <w:num w:numId="34">
    <w:abstractNumId w:val="10"/>
  </w:num>
  <w:num w:numId="35">
    <w:abstractNumId w:val="262"/>
  </w:num>
  <w:num w:numId="36">
    <w:abstractNumId w:val="232"/>
  </w:num>
  <w:num w:numId="37">
    <w:abstractNumId w:val="141"/>
  </w:num>
  <w:num w:numId="38">
    <w:abstractNumId w:val="192"/>
  </w:num>
  <w:num w:numId="39">
    <w:abstractNumId w:val="198"/>
  </w:num>
  <w:num w:numId="40">
    <w:abstractNumId w:val="5"/>
  </w:num>
  <w:num w:numId="41">
    <w:abstractNumId w:val="172"/>
  </w:num>
  <w:num w:numId="42">
    <w:abstractNumId w:val="138"/>
  </w:num>
  <w:num w:numId="43">
    <w:abstractNumId w:val="29"/>
  </w:num>
  <w:num w:numId="44">
    <w:abstractNumId w:val="129"/>
  </w:num>
  <w:num w:numId="45">
    <w:abstractNumId w:val="25"/>
  </w:num>
  <w:num w:numId="46">
    <w:abstractNumId w:val="158"/>
  </w:num>
  <w:num w:numId="47">
    <w:abstractNumId w:val="28"/>
  </w:num>
  <w:num w:numId="48">
    <w:abstractNumId w:val="76"/>
  </w:num>
  <w:num w:numId="49">
    <w:abstractNumId w:val="255"/>
  </w:num>
  <w:num w:numId="50">
    <w:abstractNumId w:val="113"/>
  </w:num>
  <w:num w:numId="51">
    <w:abstractNumId w:val="52"/>
  </w:num>
  <w:num w:numId="52">
    <w:abstractNumId w:val="161"/>
  </w:num>
  <w:num w:numId="53">
    <w:abstractNumId w:val="40"/>
  </w:num>
  <w:num w:numId="54">
    <w:abstractNumId w:val="120"/>
  </w:num>
  <w:num w:numId="55">
    <w:abstractNumId w:val="66"/>
  </w:num>
  <w:num w:numId="56">
    <w:abstractNumId w:val="13"/>
  </w:num>
  <w:num w:numId="57">
    <w:abstractNumId w:val="98"/>
  </w:num>
  <w:num w:numId="58">
    <w:abstractNumId w:val="248"/>
  </w:num>
  <w:num w:numId="59">
    <w:abstractNumId w:val="221"/>
  </w:num>
  <w:num w:numId="60">
    <w:abstractNumId w:val="153"/>
  </w:num>
  <w:num w:numId="61">
    <w:abstractNumId w:val="130"/>
  </w:num>
  <w:num w:numId="62">
    <w:abstractNumId w:val="196"/>
  </w:num>
  <w:num w:numId="63">
    <w:abstractNumId w:val="176"/>
  </w:num>
  <w:num w:numId="64">
    <w:abstractNumId w:val="132"/>
  </w:num>
  <w:num w:numId="65">
    <w:abstractNumId w:val="81"/>
  </w:num>
  <w:num w:numId="66">
    <w:abstractNumId w:val="90"/>
  </w:num>
  <w:num w:numId="67">
    <w:abstractNumId w:val="222"/>
  </w:num>
  <w:num w:numId="68">
    <w:abstractNumId w:val="149"/>
  </w:num>
  <w:num w:numId="69">
    <w:abstractNumId w:val="238"/>
  </w:num>
  <w:num w:numId="70">
    <w:abstractNumId w:val="53"/>
  </w:num>
  <w:num w:numId="71">
    <w:abstractNumId w:val="6"/>
  </w:num>
  <w:num w:numId="72">
    <w:abstractNumId w:val="128"/>
  </w:num>
  <w:num w:numId="73">
    <w:abstractNumId w:val="7"/>
  </w:num>
  <w:num w:numId="74">
    <w:abstractNumId w:val="31"/>
  </w:num>
  <w:num w:numId="75">
    <w:abstractNumId w:val="63"/>
  </w:num>
  <w:num w:numId="76">
    <w:abstractNumId w:val="70"/>
  </w:num>
  <w:num w:numId="77">
    <w:abstractNumId w:val="135"/>
  </w:num>
  <w:num w:numId="78">
    <w:abstractNumId w:val="231"/>
  </w:num>
  <w:num w:numId="79">
    <w:abstractNumId w:val="191"/>
  </w:num>
  <w:num w:numId="80">
    <w:abstractNumId w:val="183"/>
  </w:num>
  <w:num w:numId="81">
    <w:abstractNumId w:val="240"/>
  </w:num>
  <w:num w:numId="82">
    <w:abstractNumId w:val="160"/>
  </w:num>
  <w:num w:numId="83">
    <w:abstractNumId w:val="79"/>
  </w:num>
  <w:num w:numId="84">
    <w:abstractNumId w:val="178"/>
  </w:num>
  <w:num w:numId="85">
    <w:abstractNumId w:val="42"/>
  </w:num>
  <w:num w:numId="86">
    <w:abstractNumId w:val="2"/>
  </w:num>
  <w:num w:numId="87">
    <w:abstractNumId w:val="26"/>
  </w:num>
  <w:num w:numId="88">
    <w:abstractNumId w:val="209"/>
  </w:num>
  <w:num w:numId="89">
    <w:abstractNumId w:val="56"/>
  </w:num>
  <w:num w:numId="90">
    <w:abstractNumId w:val="126"/>
  </w:num>
  <w:num w:numId="91">
    <w:abstractNumId w:val="169"/>
  </w:num>
  <w:num w:numId="92">
    <w:abstractNumId w:val="210"/>
  </w:num>
  <w:num w:numId="93">
    <w:abstractNumId w:val="118"/>
  </w:num>
  <w:num w:numId="94">
    <w:abstractNumId w:val="12"/>
  </w:num>
  <w:num w:numId="95">
    <w:abstractNumId w:val="188"/>
  </w:num>
  <w:num w:numId="96">
    <w:abstractNumId w:val="73"/>
  </w:num>
  <w:num w:numId="97">
    <w:abstractNumId w:val="162"/>
  </w:num>
  <w:num w:numId="98">
    <w:abstractNumId w:val="14"/>
  </w:num>
  <w:num w:numId="99">
    <w:abstractNumId w:val="74"/>
  </w:num>
  <w:num w:numId="100">
    <w:abstractNumId w:val="146"/>
  </w:num>
  <w:num w:numId="101">
    <w:abstractNumId w:val="229"/>
  </w:num>
  <w:num w:numId="102">
    <w:abstractNumId w:val="103"/>
  </w:num>
  <w:num w:numId="103">
    <w:abstractNumId w:val="226"/>
  </w:num>
  <w:num w:numId="104">
    <w:abstractNumId w:val="8"/>
  </w:num>
  <w:num w:numId="105">
    <w:abstractNumId w:val="119"/>
  </w:num>
  <w:num w:numId="106">
    <w:abstractNumId w:val="259"/>
  </w:num>
  <w:num w:numId="107">
    <w:abstractNumId w:val="182"/>
  </w:num>
  <w:num w:numId="108">
    <w:abstractNumId w:val="32"/>
  </w:num>
  <w:num w:numId="109">
    <w:abstractNumId w:val="55"/>
  </w:num>
  <w:num w:numId="110">
    <w:abstractNumId w:val="85"/>
  </w:num>
  <w:num w:numId="111">
    <w:abstractNumId w:val="62"/>
  </w:num>
  <w:num w:numId="112">
    <w:abstractNumId w:val="131"/>
  </w:num>
  <w:num w:numId="113">
    <w:abstractNumId w:val="107"/>
  </w:num>
  <w:num w:numId="114">
    <w:abstractNumId w:val="142"/>
  </w:num>
  <w:num w:numId="115">
    <w:abstractNumId w:val="216"/>
  </w:num>
  <w:num w:numId="116">
    <w:abstractNumId w:val="252"/>
  </w:num>
  <w:num w:numId="117">
    <w:abstractNumId w:val="82"/>
  </w:num>
  <w:num w:numId="118">
    <w:abstractNumId w:val="214"/>
  </w:num>
  <w:num w:numId="119">
    <w:abstractNumId w:val="177"/>
  </w:num>
  <w:num w:numId="120">
    <w:abstractNumId w:val="83"/>
  </w:num>
  <w:num w:numId="121">
    <w:abstractNumId w:val="112"/>
  </w:num>
  <w:num w:numId="122">
    <w:abstractNumId w:val="27"/>
  </w:num>
  <w:num w:numId="123">
    <w:abstractNumId w:val="167"/>
  </w:num>
  <w:num w:numId="124">
    <w:abstractNumId w:val="93"/>
  </w:num>
  <w:num w:numId="125">
    <w:abstractNumId w:val="264"/>
  </w:num>
  <w:num w:numId="126">
    <w:abstractNumId w:val="136"/>
  </w:num>
  <w:num w:numId="127">
    <w:abstractNumId w:val="35"/>
  </w:num>
  <w:num w:numId="128">
    <w:abstractNumId w:val="43"/>
  </w:num>
  <w:num w:numId="129">
    <w:abstractNumId w:val="121"/>
  </w:num>
  <w:num w:numId="130">
    <w:abstractNumId w:val="108"/>
  </w:num>
  <w:num w:numId="131">
    <w:abstractNumId w:val="78"/>
  </w:num>
  <w:num w:numId="132">
    <w:abstractNumId w:val="150"/>
  </w:num>
  <w:num w:numId="133">
    <w:abstractNumId w:val="219"/>
  </w:num>
  <w:num w:numId="134">
    <w:abstractNumId w:val="165"/>
  </w:num>
  <w:num w:numId="135">
    <w:abstractNumId w:val="243"/>
  </w:num>
  <w:num w:numId="136">
    <w:abstractNumId w:val="224"/>
  </w:num>
  <w:num w:numId="137">
    <w:abstractNumId w:val="116"/>
  </w:num>
  <w:num w:numId="138">
    <w:abstractNumId w:val="143"/>
  </w:num>
  <w:num w:numId="139">
    <w:abstractNumId w:val="102"/>
  </w:num>
  <w:num w:numId="140">
    <w:abstractNumId w:val="95"/>
  </w:num>
  <w:num w:numId="141">
    <w:abstractNumId w:val="245"/>
  </w:num>
  <w:num w:numId="142">
    <w:abstractNumId w:val="249"/>
  </w:num>
  <w:num w:numId="143">
    <w:abstractNumId w:val="212"/>
  </w:num>
  <w:num w:numId="144">
    <w:abstractNumId w:val="68"/>
  </w:num>
  <w:num w:numId="145">
    <w:abstractNumId w:val="202"/>
  </w:num>
  <w:num w:numId="146">
    <w:abstractNumId w:val="173"/>
  </w:num>
  <w:num w:numId="147">
    <w:abstractNumId w:val="21"/>
  </w:num>
  <w:num w:numId="148">
    <w:abstractNumId w:val="195"/>
  </w:num>
  <w:num w:numId="149">
    <w:abstractNumId w:val="114"/>
  </w:num>
  <w:num w:numId="150">
    <w:abstractNumId w:val="189"/>
  </w:num>
  <w:num w:numId="151">
    <w:abstractNumId w:val="61"/>
  </w:num>
  <w:num w:numId="152">
    <w:abstractNumId w:val="96"/>
  </w:num>
  <w:num w:numId="153">
    <w:abstractNumId w:val="37"/>
  </w:num>
  <w:num w:numId="154">
    <w:abstractNumId w:val="48"/>
  </w:num>
  <w:num w:numId="155">
    <w:abstractNumId w:val="140"/>
  </w:num>
  <w:num w:numId="156">
    <w:abstractNumId w:val="247"/>
  </w:num>
  <w:num w:numId="157">
    <w:abstractNumId w:val="97"/>
  </w:num>
  <w:num w:numId="158">
    <w:abstractNumId w:val="133"/>
  </w:num>
  <w:num w:numId="159">
    <w:abstractNumId w:val="200"/>
  </w:num>
  <w:num w:numId="160">
    <w:abstractNumId w:val="251"/>
  </w:num>
  <w:num w:numId="161">
    <w:abstractNumId w:val="109"/>
  </w:num>
  <w:num w:numId="162">
    <w:abstractNumId w:val="207"/>
  </w:num>
  <w:num w:numId="163">
    <w:abstractNumId w:val="234"/>
  </w:num>
  <w:num w:numId="164">
    <w:abstractNumId w:val="125"/>
  </w:num>
  <w:num w:numId="165">
    <w:abstractNumId w:val="187"/>
  </w:num>
  <w:num w:numId="166">
    <w:abstractNumId w:val="263"/>
  </w:num>
  <w:num w:numId="167">
    <w:abstractNumId w:val="86"/>
  </w:num>
  <w:num w:numId="168">
    <w:abstractNumId w:val="164"/>
  </w:num>
  <w:num w:numId="169">
    <w:abstractNumId w:val="49"/>
  </w:num>
  <w:num w:numId="170">
    <w:abstractNumId w:val="41"/>
  </w:num>
  <w:num w:numId="171">
    <w:abstractNumId w:val="201"/>
  </w:num>
  <w:num w:numId="172">
    <w:abstractNumId w:val="159"/>
  </w:num>
  <w:num w:numId="173">
    <w:abstractNumId w:val="197"/>
  </w:num>
  <w:num w:numId="174">
    <w:abstractNumId w:val="64"/>
  </w:num>
  <w:num w:numId="175">
    <w:abstractNumId w:val="253"/>
  </w:num>
  <w:num w:numId="176">
    <w:abstractNumId w:val="9"/>
  </w:num>
  <w:num w:numId="177">
    <w:abstractNumId w:val="171"/>
  </w:num>
  <w:num w:numId="178">
    <w:abstractNumId w:val="22"/>
  </w:num>
  <w:num w:numId="179">
    <w:abstractNumId w:val="100"/>
  </w:num>
  <w:num w:numId="180">
    <w:abstractNumId w:val="45"/>
  </w:num>
  <w:num w:numId="181">
    <w:abstractNumId w:val="151"/>
  </w:num>
  <w:num w:numId="182">
    <w:abstractNumId w:val="203"/>
  </w:num>
  <w:num w:numId="183">
    <w:abstractNumId w:val="99"/>
  </w:num>
  <w:num w:numId="184">
    <w:abstractNumId w:val="148"/>
  </w:num>
  <w:num w:numId="185">
    <w:abstractNumId w:val="258"/>
  </w:num>
  <w:num w:numId="186">
    <w:abstractNumId w:val="88"/>
  </w:num>
  <w:num w:numId="187">
    <w:abstractNumId w:val="230"/>
  </w:num>
  <w:num w:numId="188">
    <w:abstractNumId w:val="87"/>
  </w:num>
  <w:num w:numId="189">
    <w:abstractNumId w:val="179"/>
  </w:num>
  <w:num w:numId="190">
    <w:abstractNumId w:val="46"/>
  </w:num>
  <w:num w:numId="191">
    <w:abstractNumId w:val="186"/>
  </w:num>
  <w:num w:numId="192">
    <w:abstractNumId w:val="11"/>
  </w:num>
  <w:num w:numId="193">
    <w:abstractNumId w:val="242"/>
  </w:num>
  <w:num w:numId="194">
    <w:abstractNumId w:val="147"/>
  </w:num>
  <w:num w:numId="195">
    <w:abstractNumId w:val="44"/>
  </w:num>
  <w:num w:numId="196">
    <w:abstractNumId w:val="30"/>
  </w:num>
  <w:num w:numId="197">
    <w:abstractNumId w:val="17"/>
  </w:num>
  <w:num w:numId="198">
    <w:abstractNumId w:val="124"/>
  </w:num>
  <w:num w:numId="199">
    <w:abstractNumId w:val="134"/>
  </w:num>
  <w:num w:numId="200">
    <w:abstractNumId w:val="227"/>
  </w:num>
  <w:num w:numId="201">
    <w:abstractNumId w:val="137"/>
  </w:num>
  <w:num w:numId="202">
    <w:abstractNumId w:val="104"/>
  </w:num>
  <w:num w:numId="203">
    <w:abstractNumId w:val="20"/>
  </w:num>
  <w:num w:numId="204">
    <w:abstractNumId w:val="233"/>
  </w:num>
  <w:num w:numId="205">
    <w:abstractNumId w:val="254"/>
  </w:num>
  <w:num w:numId="206">
    <w:abstractNumId w:val="217"/>
  </w:num>
  <w:num w:numId="207">
    <w:abstractNumId w:val="241"/>
  </w:num>
  <w:num w:numId="208">
    <w:abstractNumId w:val="127"/>
  </w:num>
  <w:num w:numId="209">
    <w:abstractNumId w:val="16"/>
  </w:num>
  <w:num w:numId="210">
    <w:abstractNumId w:val="106"/>
  </w:num>
  <w:num w:numId="211">
    <w:abstractNumId w:val="92"/>
  </w:num>
  <w:num w:numId="212">
    <w:abstractNumId w:val="157"/>
  </w:num>
  <w:num w:numId="213">
    <w:abstractNumId w:val="194"/>
  </w:num>
  <w:num w:numId="214">
    <w:abstractNumId w:val="139"/>
  </w:num>
  <w:num w:numId="215">
    <w:abstractNumId w:val="65"/>
  </w:num>
  <w:num w:numId="216">
    <w:abstractNumId w:val="89"/>
  </w:num>
  <w:num w:numId="217">
    <w:abstractNumId w:val="38"/>
  </w:num>
  <w:num w:numId="218">
    <w:abstractNumId w:val="237"/>
  </w:num>
  <w:num w:numId="219">
    <w:abstractNumId w:val="34"/>
  </w:num>
  <w:num w:numId="220">
    <w:abstractNumId w:val="208"/>
  </w:num>
  <w:num w:numId="221">
    <w:abstractNumId w:val="180"/>
  </w:num>
  <w:num w:numId="222">
    <w:abstractNumId w:val="91"/>
  </w:num>
  <w:num w:numId="223">
    <w:abstractNumId w:val="23"/>
  </w:num>
  <w:num w:numId="224">
    <w:abstractNumId w:val="67"/>
  </w:num>
  <w:num w:numId="225">
    <w:abstractNumId w:val="239"/>
  </w:num>
  <w:num w:numId="226">
    <w:abstractNumId w:val="185"/>
  </w:num>
  <w:num w:numId="227">
    <w:abstractNumId w:val="15"/>
  </w:num>
  <w:num w:numId="228">
    <w:abstractNumId w:val="47"/>
  </w:num>
  <w:num w:numId="229">
    <w:abstractNumId w:val="84"/>
  </w:num>
  <w:num w:numId="230">
    <w:abstractNumId w:val="184"/>
  </w:num>
  <w:num w:numId="231">
    <w:abstractNumId w:val="225"/>
  </w:num>
  <w:num w:numId="232">
    <w:abstractNumId w:val="215"/>
  </w:num>
  <w:num w:numId="233">
    <w:abstractNumId w:val="152"/>
  </w:num>
  <w:num w:numId="234">
    <w:abstractNumId w:val="204"/>
  </w:num>
  <w:num w:numId="235">
    <w:abstractNumId w:val="144"/>
  </w:num>
  <w:num w:numId="236">
    <w:abstractNumId w:val="220"/>
  </w:num>
  <w:num w:numId="237">
    <w:abstractNumId w:val="223"/>
  </w:num>
  <w:num w:numId="238">
    <w:abstractNumId w:val="235"/>
  </w:num>
  <w:num w:numId="239">
    <w:abstractNumId w:val="256"/>
  </w:num>
  <w:num w:numId="240">
    <w:abstractNumId w:val="18"/>
  </w:num>
  <w:num w:numId="241">
    <w:abstractNumId w:val="190"/>
  </w:num>
  <w:num w:numId="242">
    <w:abstractNumId w:val="0"/>
  </w:num>
  <w:num w:numId="243">
    <w:abstractNumId w:val="193"/>
  </w:num>
  <w:num w:numId="244">
    <w:abstractNumId w:val="166"/>
  </w:num>
  <w:num w:numId="245">
    <w:abstractNumId w:val="155"/>
  </w:num>
  <w:num w:numId="246">
    <w:abstractNumId w:val="69"/>
  </w:num>
  <w:num w:numId="247">
    <w:abstractNumId w:val="4"/>
  </w:num>
  <w:num w:numId="248">
    <w:abstractNumId w:val="261"/>
  </w:num>
  <w:num w:numId="249">
    <w:abstractNumId w:val="122"/>
  </w:num>
  <w:num w:numId="250">
    <w:abstractNumId w:val="71"/>
  </w:num>
  <w:num w:numId="251">
    <w:abstractNumId w:val="163"/>
  </w:num>
  <w:num w:numId="252">
    <w:abstractNumId w:val="156"/>
  </w:num>
  <w:num w:numId="253">
    <w:abstractNumId w:val="257"/>
  </w:num>
  <w:num w:numId="254">
    <w:abstractNumId w:val="250"/>
  </w:num>
  <w:num w:numId="255">
    <w:abstractNumId w:val="211"/>
  </w:num>
  <w:num w:numId="256">
    <w:abstractNumId w:val="145"/>
  </w:num>
  <w:num w:numId="257">
    <w:abstractNumId w:val="39"/>
  </w:num>
  <w:num w:numId="258">
    <w:abstractNumId w:val="123"/>
  </w:num>
  <w:num w:numId="259">
    <w:abstractNumId w:val="57"/>
  </w:num>
  <w:num w:numId="260">
    <w:abstractNumId w:val="50"/>
  </w:num>
  <w:num w:numId="261">
    <w:abstractNumId w:val="246"/>
  </w:num>
  <w:num w:numId="262">
    <w:abstractNumId w:val="260"/>
  </w:num>
  <w:num w:numId="263">
    <w:abstractNumId w:val="265"/>
  </w:num>
  <w:num w:numId="264">
    <w:abstractNumId w:val="105"/>
  </w:num>
  <w:num w:numId="265">
    <w:abstractNumId w:val="72"/>
  </w:num>
  <w:num w:numId="266">
    <w:abstractNumId w:val="60"/>
  </w:num>
  <w:numIdMacAtCleanup w:val="26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o, Giang">
    <w15:presenceInfo w15:providerId="None" w15:userId="Do, Gian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2F1"/>
    <w:rsid w:val="0000288B"/>
    <w:rsid w:val="00005BB5"/>
    <w:rsid w:val="000108E9"/>
    <w:rsid w:val="00016051"/>
    <w:rsid w:val="000218A6"/>
    <w:rsid w:val="000258F3"/>
    <w:rsid w:val="000273A3"/>
    <w:rsid w:val="00030C77"/>
    <w:rsid w:val="00036F37"/>
    <w:rsid w:val="00036FE6"/>
    <w:rsid w:val="00040346"/>
    <w:rsid w:val="000406F1"/>
    <w:rsid w:val="000409C2"/>
    <w:rsid w:val="00042062"/>
    <w:rsid w:val="00043852"/>
    <w:rsid w:val="00056D80"/>
    <w:rsid w:val="00065765"/>
    <w:rsid w:val="00073B76"/>
    <w:rsid w:val="00073D8A"/>
    <w:rsid w:val="00080306"/>
    <w:rsid w:val="00086D72"/>
    <w:rsid w:val="00094910"/>
    <w:rsid w:val="000B5376"/>
    <w:rsid w:val="000B65CA"/>
    <w:rsid w:val="000B7A70"/>
    <w:rsid w:val="000D70C1"/>
    <w:rsid w:val="000E6B73"/>
    <w:rsid w:val="000E6D5E"/>
    <w:rsid w:val="000F4769"/>
    <w:rsid w:val="00103904"/>
    <w:rsid w:val="00104B5F"/>
    <w:rsid w:val="001100A3"/>
    <w:rsid w:val="0011413F"/>
    <w:rsid w:val="00115B18"/>
    <w:rsid w:val="00121D35"/>
    <w:rsid w:val="00121E9F"/>
    <w:rsid w:val="00132E24"/>
    <w:rsid w:val="00134CE2"/>
    <w:rsid w:val="00136165"/>
    <w:rsid w:val="00147B70"/>
    <w:rsid w:val="00150EE3"/>
    <w:rsid w:val="00156FAF"/>
    <w:rsid w:val="0016051F"/>
    <w:rsid w:val="001645D4"/>
    <w:rsid w:val="001726BF"/>
    <w:rsid w:val="001728D7"/>
    <w:rsid w:val="001839F9"/>
    <w:rsid w:val="001856CF"/>
    <w:rsid w:val="001B64A0"/>
    <w:rsid w:val="001C215C"/>
    <w:rsid w:val="001C271A"/>
    <w:rsid w:val="001C4E65"/>
    <w:rsid w:val="001C6156"/>
    <w:rsid w:val="001D3630"/>
    <w:rsid w:val="001D38FF"/>
    <w:rsid w:val="001D50C9"/>
    <w:rsid w:val="001D6701"/>
    <w:rsid w:val="001E2225"/>
    <w:rsid w:val="001E22C6"/>
    <w:rsid w:val="001F078B"/>
    <w:rsid w:val="001F2F0A"/>
    <w:rsid w:val="001F3192"/>
    <w:rsid w:val="00201024"/>
    <w:rsid w:val="00212A6F"/>
    <w:rsid w:val="00215259"/>
    <w:rsid w:val="002171F7"/>
    <w:rsid w:val="00217513"/>
    <w:rsid w:val="00221318"/>
    <w:rsid w:val="00222E5B"/>
    <w:rsid w:val="00223175"/>
    <w:rsid w:val="00225E97"/>
    <w:rsid w:val="00234B36"/>
    <w:rsid w:val="00247F11"/>
    <w:rsid w:val="00251F8E"/>
    <w:rsid w:val="00252FE1"/>
    <w:rsid w:val="00253310"/>
    <w:rsid w:val="00254526"/>
    <w:rsid w:val="00255D60"/>
    <w:rsid w:val="00264A41"/>
    <w:rsid w:val="00264DD7"/>
    <w:rsid w:val="002653E0"/>
    <w:rsid w:val="0027175E"/>
    <w:rsid w:val="00273F38"/>
    <w:rsid w:val="00275817"/>
    <w:rsid w:val="002837F0"/>
    <w:rsid w:val="00286D34"/>
    <w:rsid w:val="00290A5E"/>
    <w:rsid w:val="002933AF"/>
    <w:rsid w:val="00293870"/>
    <w:rsid w:val="002B16BD"/>
    <w:rsid w:val="002B17E1"/>
    <w:rsid w:val="002B4259"/>
    <w:rsid w:val="002D07C8"/>
    <w:rsid w:val="002E2FB3"/>
    <w:rsid w:val="002E4458"/>
    <w:rsid w:val="002F5208"/>
    <w:rsid w:val="00304256"/>
    <w:rsid w:val="003108AD"/>
    <w:rsid w:val="00316FB8"/>
    <w:rsid w:val="00320B18"/>
    <w:rsid w:val="0032425E"/>
    <w:rsid w:val="003303F6"/>
    <w:rsid w:val="00347B28"/>
    <w:rsid w:val="0035674E"/>
    <w:rsid w:val="0035704F"/>
    <w:rsid w:val="00363BEA"/>
    <w:rsid w:val="0036735F"/>
    <w:rsid w:val="00374F2E"/>
    <w:rsid w:val="003750A2"/>
    <w:rsid w:val="003776EA"/>
    <w:rsid w:val="00381507"/>
    <w:rsid w:val="00383834"/>
    <w:rsid w:val="00390EE8"/>
    <w:rsid w:val="00396055"/>
    <w:rsid w:val="003A5068"/>
    <w:rsid w:val="003A5A7E"/>
    <w:rsid w:val="003A69FD"/>
    <w:rsid w:val="003A6DE9"/>
    <w:rsid w:val="003B1968"/>
    <w:rsid w:val="003B29D9"/>
    <w:rsid w:val="003B5538"/>
    <w:rsid w:val="003C4AE8"/>
    <w:rsid w:val="003C674C"/>
    <w:rsid w:val="003C6A19"/>
    <w:rsid w:val="003C6D10"/>
    <w:rsid w:val="003D1532"/>
    <w:rsid w:val="003D4A2D"/>
    <w:rsid w:val="003D66FF"/>
    <w:rsid w:val="003D71C8"/>
    <w:rsid w:val="003E368D"/>
    <w:rsid w:val="003E481D"/>
    <w:rsid w:val="003E5977"/>
    <w:rsid w:val="003F1089"/>
    <w:rsid w:val="003F11C1"/>
    <w:rsid w:val="003F3619"/>
    <w:rsid w:val="00400569"/>
    <w:rsid w:val="004027F7"/>
    <w:rsid w:val="00414E9B"/>
    <w:rsid w:val="0042335B"/>
    <w:rsid w:val="00424AAC"/>
    <w:rsid w:val="00435C09"/>
    <w:rsid w:val="004571D4"/>
    <w:rsid w:val="00461231"/>
    <w:rsid w:val="00464469"/>
    <w:rsid w:val="0046664A"/>
    <w:rsid w:val="00466BBC"/>
    <w:rsid w:val="004671A0"/>
    <w:rsid w:val="0048592F"/>
    <w:rsid w:val="00496D9C"/>
    <w:rsid w:val="004A2FAA"/>
    <w:rsid w:val="004B31ED"/>
    <w:rsid w:val="004B42BC"/>
    <w:rsid w:val="004B6F5C"/>
    <w:rsid w:val="004C6C8D"/>
    <w:rsid w:val="004D1013"/>
    <w:rsid w:val="004D1947"/>
    <w:rsid w:val="004D30B0"/>
    <w:rsid w:val="004D396F"/>
    <w:rsid w:val="004D6A5D"/>
    <w:rsid w:val="004E663C"/>
    <w:rsid w:val="004F383F"/>
    <w:rsid w:val="00505917"/>
    <w:rsid w:val="00507F64"/>
    <w:rsid w:val="00522839"/>
    <w:rsid w:val="00522D92"/>
    <w:rsid w:val="00523211"/>
    <w:rsid w:val="00527B2D"/>
    <w:rsid w:val="00533FA0"/>
    <w:rsid w:val="0053583B"/>
    <w:rsid w:val="00566125"/>
    <w:rsid w:val="00573288"/>
    <w:rsid w:val="00573EC2"/>
    <w:rsid w:val="005751AB"/>
    <w:rsid w:val="00581A7C"/>
    <w:rsid w:val="00586016"/>
    <w:rsid w:val="00592922"/>
    <w:rsid w:val="00592C10"/>
    <w:rsid w:val="00592FCA"/>
    <w:rsid w:val="0059454A"/>
    <w:rsid w:val="0059795E"/>
    <w:rsid w:val="005A16FC"/>
    <w:rsid w:val="005C3C6E"/>
    <w:rsid w:val="005C6A5F"/>
    <w:rsid w:val="005D033A"/>
    <w:rsid w:val="005D05DE"/>
    <w:rsid w:val="005F4A1D"/>
    <w:rsid w:val="005F528E"/>
    <w:rsid w:val="006049AA"/>
    <w:rsid w:val="00635190"/>
    <w:rsid w:val="006430A0"/>
    <w:rsid w:val="006430BF"/>
    <w:rsid w:val="00656865"/>
    <w:rsid w:val="00656BD3"/>
    <w:rsid w:val="0067533A"/>
    <w:rsid w:val="00677331"/>
    <w:rsid w:val="00693A41"/>
    <w:rsid w:val="00697630"/>
    <w:rsid w:val="006A135F"/>
    <w:rsid w:val="006B29D5"/>
    <w:rsid w:val="006B7C4D"/>
    <w:rsid w:val="006B7D32"/>
    <w:rsid w:val="006C5651"/>
    <w:rsid w:val="006C7FA0"/>
    <w:rsid w:val="006D5EE6"/>
    <w:rsid w:val="006E3E4C"/>
    <w:rsid w:val="006F5C28"/>
    <w:rsid w:val="00701FB2"/>
    <w:rsid w:val="00721E36"/>
    <w:rsid w:val="00731816"/>
    <w:rsid w:val="007325A4"/>
    <w:rsid w:val="00735374"/>
    <w:rsid w:val="00735F87"/>
    <w:rsid w:val="00737820"/>
    <w:rsid w:val="00752E11"/>
    <w:rsid w:val="00755ABD"/>
    <w:rsid w:val="007601A3"/>
    <w:rsid w:val="007601A8"/>
    <w:rsid w:val="00760582"/>
    <w:rsid w:val="00761AEE"/>
    <w:rsid w:val="00763640"/>
    <w:rsid w:val="007756B8"/>
    <w:rsid w:val="00776AC4"/>
    <w:rsid w:val="007836A0"/>
    <w:rsid w:val="00792B90"/>
    <w:rsid w:val="007959E1"/>
    <w:rsid w:val="007A256D"/>
    <w:rsid w:val="007A35C7"/>
    <w:rsid w:val="007A6665"/>
    <w:rsid w:val="007B098A"/>
    <w:rsid w:val="007C20AC"/>
    <w:rsid w:val="007C2AD9"/>
    <w:rsid w:val="007C2B20"/>
    <w:rsid w:val="007D4C12"/>
    <w:rsid w:val="007E3732"/>
    <w:rsid w:val="007E7205"/>
    <w:rsid w:val="007F004D"/>
    <w:rsid w:val="007F1AD1"/>
    <w:rsid w:val="0082242E"/>
    <w:rsid w:val="0082447E"/>
    <w:rsid w:val="00825367"/>
    <w:rsid w:val="0082635F"/>
    <w:rsid w:val="008272EA"/>
    <w:rsid w:val="00832328"/>
    <w:rsid w:val="00841EA5"/>
    <w:rsid w:val="00846F7F"/>
    <w:rsid w:val="00854388"/>
    <w:rsid w:val="00871C3A"/>
    <w:rsid w:val="00884889"/>
    <w:rsid w:val="00897936"/>
    <w:rsid w:val="00897961"/>
    <w:rsid w:val="008A0241"/>
    <w:rsid w:val="008A4023"/>
    <w:rsid w:val="008C0A68"/>
    <w:rsid w:val="008C404F"/>
    <w:rsid w:val="008E0D87"/>
    <w:rsid w:val="008F06D7"/>
    <w:rsid w:val="008F665B"/>
    <w:rsid w:val="00906F79"/>
    <w:rsid w:val="009102C9"/>
    <w:rsid w:val="00911052"/>
    <w:rsid w:val="00912800"/>
    <w:rsid w:val="00916E08"/>
    <w:rsid w:val="0092586A"/>
    <w:rsid w:val="009260FA"/>
    <w:rsid w:val="009364EA"/>
    <w:rsid w:val="00951F5E"/>
    <w:rsid w:val="00961096"/>
    <w:rsid w:val="009659D3"/>
    <w:rsid w:val="0096670D"/>
    <w:rsid w:val="00970574"/>
    <w:rsid w:val="00972B4F"/>
    <w:rsid w:val="009779D8"/>
    <w:rsid w:val="009825CD"/>
    <w:rsid w:val="00984E6E"/>
    <w:rsid w:val="00985F96"/>
    <w:rsid w:val="0099104C"/>
    <w:rsid w:val="009B4CD7"/>
    <w:rsid w:val="009B750C"/>
    <w:rsid w:val="009D28AA"/>
    <w:rsid w:val="009D5EFF"/>
    <w:rsid w:val="009E5F2F"/>
    <w:rsid w:val="009F3135"/>
    <w:rsid w:val="00A06DE1"/>
    <w:rsid w:val="00A139F1"/>
    <w:rsid w:val="00A13EE6"/>
    <w:rsid w:val="00A160F3"/>
    <w:rsid w:val="00A242E4"/>
    <w:rsid w:val="00A341B0"/>
    <w:rsid w:val="00A37428"/>
    <w:rsid w:val="00A42CEE"/>
    <w:rsid w:val="00A436D4"/>
    <w:rsid w:val="00A56414"/>
    <w:rsid w:val="00A617F9"/>
    <w:rsid w:val="00A81363"/>
    <w:rsid w:val="00A909A1"/>
    <w:rsid w:val="00A96E84"/>
    <w:rsid w:val="00AA3268"/>
    <w:rsid w:val="00AC1ADC"/>
    <w:rsid w:val="00AC5044"/>
    <w:rsid w:val="00AD4E9B"/>
    <w:rsid w:val="00AD6B4D"/>
    <w:rsid w:val="00AE0DC4"/>
    <w:rsid w:val="00AE11D3"/>
    <w:rsid w:val="00AF2A3B"/>
    <w:rsid w:val="00AF5B59"/>
    <w:rsid w:val="00AF75CD"/>
    <w:rsid w:val="00B07898"/>
    <w:rsid w:val="00B1281D"/>
    <w:rsid w:val="00B160E5"/>
    <w:rsid w:val="00B16B1B"/>
    <w:rsid w:val="00B279A9"/>
    <w:rsid w:val="00B343E5"/>
    <w:rsid w:val="00B407C6"/>
    <w:rsid w:val="00B4773C"/>
    <w:rsid w:val="00B7169D"/>
    <w:rsid w:val="00B71EAE"/>
    <w:rsid w:val="00B739FE"/>
    <w:rsid w:val="00B75B82"/>
    <w:rsid w:val="00B77B2F"/>
    <w:rsid w:val="00B8201C"/>
    <w:rsid w:val="00B90C00"/>
    <w:rsid w:val="00B94A66"/>
    <w:rsid w:val="00B94CEE"/>
    <w:rsid w:val="00B97A02"/>
    <w:rsid w:val="00BA4E0A"/>
    <w:rsid w:val="00BA6925"/>
    <w:rsid w:val="00BB32A8"/>
    <w:rsid w:val="00BB5CC0"/>
    <w:rsid w:val="00BC16E7"/>
    <w:rsid w:val="00BC68C6"/>
    <w:rsid w:val="00BD2148"/>
    <w:rsid w:val="00BE0C53"/>
    <w:rsid w:val="00BE2A7A"/>
    <w:rsid w:val="00BE6560"/>
    <w:rsid w:val="00C00942"/>
    <w:rsid w:val="00C02A6A"/>
    <w:rsid w:val="00C2384E"/>
    <w:rsid w:val="00C415B1"/>
    <w:rsid w:val="00C451E3"/>
    <w:rsid w:val="00C460A0"/>
    <w:rsid w:val="00C4660A"/>
    <w:rsid w:val="00C467A1"/>
    <w:rsid w:val="00C5276C"/>
    <w:rsid w:val="00C61814"/>
    <w:rsid w:val="00C678BA"/>
    <w:rsid w:val="00C70449"/>
    <w:rsid w:val="00C85DB0"/>
    <w:rsid w:val="00C8674E"/>
    <w:rsid w:val="00C90013"/>
    <w:rsid w:val="00CC1D2D"/>
    <w:rsid w:val="00CC4F93"/>
    <w:rsid w:val="00CD4435"/>
    <w:rsid w:val="00CE0581"/>
    <w:rsid w:val="00CE16AC"/>
    <w:rsid w:val="00CE49FE"/>
    <w:rsid w:val="00CE4E13"/>
    <w:rsid w:val="00CE545C"/>
    <w:rsid w:val="00CF1CF1"/>
    <w:rsid w:val="00CF2445"/>
    <w:rsid w:val="00CF2D20"/>
    <w:rsid w:val="00CF52D8"/>
    <w:rsid w:val="00D0142A"/>
    <w:rsid w:val="00D03DF3"/>
    <w:rsid w:val="00D04E9A"/>
    <w:rsid w:val="00D06E93"/>
    <w:rsid w:val="00D1077B"/>
    <w:rsid w:val="00D16D0F"/>
    <w:rsid w:val="00D17E3B"/>
    <w:rsid w:val="00D26B86"/>
    <w:rsid w:val="00D31A17"/>
    <w:rsid w:val="00D36C57"/>
    <w:rsid w:val="00D375E7"/>
    <w:rsid w:val="00D41869"/>
    <w:rsid w:val="00D44DBC"/>
    <w:rsid w:val="00D45460"/>
    <w:rsid w:val="00D8001D"/>
    <w:rsid w:val="00D80D52"/>
    <w:rsid w:val="00D92D6C"/>
    <w:rsid w:val="00D968DB"/>
    <w:rsid w:val="00DA1763"/>
    <w:rsid w:val="00DA1D30"/>
    <w:rsid w:val="00DA5670"/>
    <w:rsid w:val="00DB4B24"/>
    <w:rsid w:val="00DC0562"/>
    <w:rsid w:val="00DE1FCA"/>
    <w:rsid w:val="00DF20A1"/>
    <w:rsid w:val="00DF231F"/>
    <w:rsid w:val="00DF3CA8"/>
    <w:rsid w:val="00DF3F75"/>
    <w:rsid w:val="00E00CD7"/>
    <w:rsid w:val="00E14F79"/>
    <w:rsid w:val="00E1766A"/>
    <w:rsid w:val="00E207F2"/>
    <w:rsid w:val="00E3017A"/>
    <w:rsid w:val="00E41B9C"/>
    <w:rsid w:val="00E42007"/>
    <w:rsid w:val="00E44FAD"/>
    <w:rsid w:val="00E472F1"/>
    <w:rsid w:val="00E47F5B"/>
    <w:rsid w:val="00E52699"/>
    <w:rsid w:val="00E53116"/>
    <w:rsid w:val="00E54147"/>
    <w:rsid w:val="00E552C8"/>
    <w:rsid w:val="00E6020A"/>
    <w:rsid w:val="00E6327E"/>
    <w:rsid w:val="00E7383E"/>
    <w:rsid w:val="00EB1DC3"/>
    <w:rsid w:val="00EB3453"/>
    <w:rsid w:val="00EB51E5"/>
    <w:rsid w:val="00EB52BD"/>
    <w:rsid w:val="00EC3F26"/>
    <w:rsid w:val="00EC5DC4"/>
    <w:rsid w:val="00EF2296"/>
    <w:rsid w:val="00EF5E1A"/>
    <w:rsid w:val="00F02266"/>
    <w:rsid w:val="00F048AA"/>
    <w:rsid w:val="00F0725F"/>
    <w:rsid w:val="00F1538A"/>
    <w:rsid w:val="00F20287"/>
    <w:rsid w:val="00F25068"/>
    <w:rsid w:val="00F26D38"/>
    <w:rsid w:val="00F2747A"/>
    <w:rsid w:val="00F30E93"/>
    <w:rsid w:val="00F617D4"/>
    <w:rsid w:val="00F623F2"/>
    <w:rsid w:val="00F64B53"/>
    <w:rsid w:val="00F65842"/>
    <w:rsid w:val="00F704E2"/>
    <w:rsid w:val="00F70F89"/>
    <w:rsid w:val="00F857A5"/>
    <w:rsid w:val="00F86CDE"/>
    <w:rsid w:val="00F870F5"/>
    <w:rsid w:val="00F914B7"/>
    <w:rsid w:val="00FA0E6E"/>
    <w:rsid w:val="00FA470C"/>
    <w:rsid w:val="00FB152B"/>
    <w:rsid w:val="00FC05F1"/>
    <w:rsid w:val="00FC184D"/>
    <w:rsid w:val="00FC661C"/>
    <w:rsid w:val="00FE3388"/>
    <w:rsid w:val="00FE431C"/>
    <w:rsid w:val="00FF213A"/>
    <w:rsid w:val="00FF2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11433"/>
  <w15:docId w15:val="{902A7E79-BA28-4308-A4DA-297034560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4E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4E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4E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E4E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E472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6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B86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92922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59292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92922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592922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592922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592922"/>
    <w:rPr>
      <w:rFonts w:eastAsiaTheme="minorEastAsia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rsid w:val="00374F2E"/>
    <w:pPr>
      <w:spacing w:after="100"/>
      <w:ind w:left="440"/>
    </w:pPr>
    <w:rPr>
      <w:rFonts w:eastAsiaTheme="minorEastAsia"/>
    </w:rPr>
  </w:style>
  <w:style w:type="paragraph" w:styleId="TOC4">
    <w:name w:val="toc 4"/>
    <w:basedOn w:val="Normal"/>
    <w:next w:val="Normal"/>
    <w:autoRedefine/>
    <w:uiPriority w:val="39"/>
    <w:unhideWhenUsed/>
    <w:rsid w:val="00374F2E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374F2E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374F2E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374F2E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374F2E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374F2E"/>
    <w:pPr>
      <w:spacing w:after="100"/>
      <w:ind w:left="1760"/>
    </w:pPr>
    <w:rPr>
      <w:rFonts w:eastAsiaTheme="minorEastAsi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271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271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C271A"/>
    <w:rPr>
      <w:vertAlign w:val="superscript"/>
    </w:rPr>
  </w:style>
  <w:style w:type="table" w:styleId="TableGrid">
    <w:name w:val="Table Grid"/>
    <w:basedOn w:val="TableNormal"/>
    <w:uiPriority w:val="59"/>
    <w:rsid w:val="005D0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21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E9F"/>
  </w:style>
  <w:style w:type="paragraph" w:styleId="Footer">
    <w:name w:val="footer"/>
    <w:basedOn w:val="Normal"/>
    <w:link w:val="FooterChar"/>
    <w:uiPriority w:val="99"/>
    <w:unhideWhenUsed/>
    <w:rsid w:val="00121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1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2021-01-28T00:00:00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9C1605E-0B6D-4E93-86E2-33F480562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15</Pages>
  <Words>3090</Words>
  <Characters>17615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FY2018 ACPR CDFI Data Documentation</vt:lpstr>
    </vt:vector>
  </TitlesOfParts>
  <Company>Community Development Financial Institutions (CDFI) Fund</Company>
  <LinksUpToDate>false</LinksUpToDate>
  <CharactersWithSpaces>20664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FY2018 ACPR CDFI Data Documentation</dc:title>
  <dc:subject>Transaction Level Report (TLR) and Consumer Loan Report (CLR)</dc:subject>
  <dc:creator>Do, Giag</dc:creator>
  <cp:lastModifiedBy>Do, Giang</cp:lastModifiedBy>
  <cp:revision>24</cp:revision>
  <cp:lastPrinted>2015-01-08T17:06:00Z</cp:lastPrinted>
  <dcterms:created xsi:type="dcterms:W3CDTF">2016-08-22T17:01:00Z</dcterms:created>
  <dcterms:modified xsi:type="dcterms:W3CDTF">2021-01-28T17:53:00Z</dcterms:modified>
</cp:coreProperties>
</file>